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 xml:space="preserve">CM Settlement Services </w:t>
            </w:r>
            <w:proofErr w:type="gramStart"/>
            <w:r w:rsidRPr="003A7390">
              <w:rPr>
                <w:rFonts w:ascii="Arial" w:hAnsi="Arial" w:cs="Arial"/>
                <w:b/>
                <w:bCs/>
                <w:lang w:val="en-US"/>
              </w:rPr>
              <w:t>Provider</w:t>
            </w:r>
            <w:r w:rsidRPr="003A7390">
              <w:rPr>
                <w:rFonts w:ascii="Arial" w:hAnsi="Arial" w:cs="Arial"/>
                <w:lang w:val="en-US"/>
              </w:rPr>
              <w:t>;</w:t>
            </w:r>
            <w:proofErr w:type="gramEnd"/>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 xml:space="preserve">The </w:t>
              </w:r>
              <w:proofErr w:type="gramStart"/>
              <w:r w:rsidRPr="00E43116">
                <w:rPr>
                  <w:rFonts w:ascii="Arial" w:hAnsi="Arial" w:cs="Arial"/>
                  <w:b/>
                  <w:bCs/>
                  <w:szCs w:val="22"/>
                </w:rPr>
                <w:t>Company</w:t>
              </w:r>
              <w:r w:rsidRPr="00E43116">
                <w:rPr>
                  <w:rFonts w:ascii="Arial" w:hAnsi="Arial" w:cs="Arial"/>
                  <w:szCs w:val="22"/>
                </w:rPr>
                <w:t>;</w:t>
              </w:r>
              <w:proofErr w:type="gramEnd"/>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w:t>
            </w:r>
            <w:proofErr w:type="gramStart"/>
            <w:r w:rsidRPr="5659255A">
              <w:rPr>
                <w:rFonts w:ascii="Arial" w:hAnsi="Arial" w:cs="Arial"/>
              </w:rPr>
              <w:t xml:space="preserve">the </w:t>
            </w:r>
            <w:r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w:t>
            </w:r>
            <w:proofErr w:type="gramEnd"/>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w:t>
            </w:r>
            <w:proofErr w:type="gramStart"/>
            <w:r>
              <w:rPr>
                <w:rFonts w:ascii="Arial" w:hAnsi="Arial" w:cs="Arial"/>
              </w:rPr>
              <w:t>)</w:t>
            </w:r>
            <w:proofErr w:type="gramEnd"/>
            <w:r>
              <w:rPr>
                <w:rFonts w:ascii="Arial" w:hAnsi="Arial" w:cs="Arial"/>
              </w:rPr>
              <w:t xml:space="preserve">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w:t>
            </w:r>
            <w:proofErr w:type="gramStart"/>
            <w:r w:rsidRPr="002B1569">
              <w:rPr>
                <w:rFonts w:ascii="Arial" w:eastAsia="Times New Roman" w:hAnsi="Arial" w:cs="Arial"/>
                <w:color w:val="000000"/>
                <w:lang w:eastAsia="en-GB"/>
              </w:rPr>
              <w:t>function;</w:t>
            </w:r>
            <w:proofErr w:type="gramEnd"/>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 xml:space="preserve">Electricity </w:t>
            </w:r>
            <w:proofErr w:type="gramStart"/>
            <w:r w:rsidRPr="002B1569">
              <w:rPr>
                <w:rFonts w:ascii="Arial" w:eastAsia="Times New Roman" w:hAnsi="Arial" w:cs="Arial"/>
                <w:b/>
                <w:color w:val="000000"/>
                <w:lang w:eastAsia="en-GB"/>
              </w:rPr>
              <w:t>Storage</w:t>
            </w:r>
            <w:r w:rsidRPr="002B1569">
              <w:rPr>
                <w:rFonts w:ascii="Arial" w:eastAsia="Times New Roman" w:hAnsi="Arial" w:cs="Arial"/>
                <w:color w:val="000000"/>
                <w:lang w:eastAsia="en-GB"/>
              </w:rPr>
              <w:t>;</w:t>
            </w:r>
            <w:proofErr w:type="gramEnd"/>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w:t>
              </w:r>
              <w:proofErr w:type="gramStart"/>
              <w:r w:rsidRPr="00F35A74">
                <w:rPr>
                  <w:rFonts w:ascii="Arial" w:hAnsi="Arial" w:cs="Arial"/>
                  <w:szCs w:val="22"/>
                </w:rPr>
                <w:t>agreements;</w:t>
              </w:r>
              <w:proofErr w:type="gramEnd"/>
              <w:r w:rsidRPr="00F35A74">
                <w:rPr>
                  <w:rFonts w:ascii="Arial" w:hAnsi="Arial" w:cs="Arial"/>
                  <w:szCs w:val="22"/>
                </w:rPr>
                <w:t xml:space="preserve">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gramStart"/>
            <w:r w:rsidRPr="003E65CF">
              <w:rPr>
                <w:rFonts w:ascii="Arial" w:hAnsi="Arial" w:cs="Arial"/>
                <w:szCs w:val="22"/>
              </w:rPr>
              <w:t>it’s</w:t>
            </w:r>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t>
              </w:r>
              <w:proofErr w:type="gramStart"/>
              <w:r w:rsidRPr="00F35A74">
                <w:rPr>
                  <w:rFonts w:ascii="Arial" w:hAnsi="Arial" w:cs="Arial"/>
                  <w:szCs w:val="22"/>
                </w:rPr>
                <w:t>where</w:t>
              </w:r>
              <w:proofErr w:type="gramEnd"/>
              <w:r w:rsidRPr="00F35A74">
                <w:rPr>
                  <w:rFonts w:ascii="Arial" w:hAnsi="Arial" w:cs="Arial"/>
                  <w:szCs w:val="22"/>
                </w:rPr>
                <w:t xml:space="preserv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 xml:space="preserve">Assimilated </w:t>
            </w:r>
            <w:proofErr w:type="gramStart"/>
            <w:r>
              <w:rPr>
                <w:b/>
                <w:bCs/>
                <w:sz w:val="23"/>
                <w:szCs w:val="23"/>
              </w:rPr>
              <w:t>Law</w:t>
            </w:r>
            <w:r>
              <w:rPr>
                <w:sz w:val="23"/>
                <w:szCs w:val="23"/>
              </w:rPr>
              <w:t>;</w:t>
            </w:r>
            <w:proofErr w:type="gramEnd"/>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eans a licence granted or treated as granted under section 6(</w:t>
            </w:r>
            <w:proofErr w:type="gramStart"/>
            <w:r w:rsidRPr="5659255A">
              <w:rPr>
                <w:rFonts w:ascii="Arial" w:hAnsi="Arial" w:cs="Arial"/>
                <w:color w:val="000000" w:themeColor="text1"/>
                <w:lang w:eastAsia="en-GB"/>
              </w:rPr>
              <w:t>1)(</w:t>
            </w:r>
            <w:proofErr w:type="gramEnd"/>
            <w:r w:rsidRPr="5659255A">
              <w:rPr>
                <w:rFonts w:ascii="Arial" w:hAnsi="Arial" w:cs="Arial"/>
                <w:color w:val="000000" w:themeColor="text1"/>
                <w:lang w:eastAsia="en-GB"/>
              </w:rPr>
              <w:t xml:space="preserve">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w:t>
            </w:r>
            <w:proofErr w:type="gramStart"/>
            <w:r w:rsidRPr="5659255A">
              <w:rPr>
                <w:rFonts w:ascii="Arial" w:hAnsi="Arial" w:cs="Arial"/>
              </w:rPr>
              <w:t xml:space="preserve">into </w:t>
            </w:r>
            <w:r w:rsidRPr="5659255A">
              <w:rPr>
                <w:rFonts w:ascii="Arial" w:hAnsi="Arial" w:cs="Arial"/>
                <w:b/>
                <w:bCs/>
              </w:rPr>
              <w:t xml:space="preserve"> Assimilated</w:t>
            </w:r>
            <w:proofErr w:type="gramEnd"/>
            <w:r w:rsidRPr="5659255A">
              <w:rPr>
                <w:rFonts w:ascii="Arial" w:hAnsi="Arial" w:cs="Arial"/>
                <w:b/>
                <w:bCs/>
              </w:rPr>
              <w:t xml:space="preserve">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82"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4477FC" w14:paraId="35EB057E" w14:textId="77777777" w:rsidTr="00E43116">
        <w:trPr>
          <w:gridAfter w:val="1"/>
          <w:wAfter w:w="29" w:type="dxa"/>
          <w:trHeight w:val="300"/>
          <w:ins w:id="196" w:author="Author"/>
        </w:trPr>
        <w:tc>
          <w:tcPr>
            <w:tcW w:w="2695" w:type="dxa"/>
          </w:tcPr>
          <w:p w14:paraId="3FCE895D" w14:textId="0215F4E9" w:rsidR="004477FC" w:rsidRPr="00F35A74" w:rsidRDefault="004477FC" w:rsidP="004477FC">
            <w:pPr>
              <w:rPr>
                <w:ins w:id="197" w:author="Author"/>
                <w:rFonts w:ascii="Arial" w:hAnsi="Arial" w:cs="Arial"/>
                <w:b/>
                <w:bCs/>
                <w:szCs w:val="22"/>
              </w:rPr>
            </w:pPr>
            <w:ins w:id="198"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199" w:author="Author"/>
                <w:rFonts w:ascii="Arial" w:hAnsi="Arial" w:cs="Arial"/>
                <w:szCs w:val="22"/>
              </w:rPr>
            </w:pPr>
            <w:ins w:id="200"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1" w:author="Author"/>
                <w:rFonts w:ascii="Arial" w:hAnsi="Arial" w:cs="Arial"/>
                <w:szCs w:val="22"/>
              </w:rPr>
            </w:pPr>
          </w:p>
        </w:tc>
      </w:tr>
      <w:tr w:rsidR="00106847" w14:paraId="2EDFF2C2" w14:textId="77777777" w:rsidTr="00E43116">
        <w:trPr>
          <w:gridAfter w:val="1"/>
          <w:wAfter w:w="29" w:type="dxa"/>
          <w:trHeight w:val="300"/>
          <w:ins w:id="202" w:author="Author"/>
        </w:trPr>
        <w:tc>
          <w:tcPr>
            <w:tcW w:w="2695" w:type="dxa"/>
          </w:tcPr>
          <w:p w14:paraId="5C271420" w14:textId="75409911" w:rsidR="00106847" w:rsidRPr="00F35A74" w:rsidRDefault="00106847" w:rsidP="00106847">
            <w:pPr>
              <w:rPr>
                <w:ins w:id="203" w:author="Author"/>
                <w:rFonts w:ascii="Arial" w:hAnsi="Arial" w:cs="Arial"/>
                <w:b/>
                <w:bCs/>
                <w:szCs w:val="22"/>
              </w:rPr>
            </w:pPr>
            <w:ins w:id="204"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07" w:author="Author"/>
                <w:rFonts w:ascii="Arial" w:hAnsi="Arial" w:cs="Arial"/>
                <w:szCs w:val="22"/>
              </w:rPr>
            </w:pPr>
          </w:p>
          <w:p w14:paraId="623BE57E" w14:textId="77777777" w:rsidR="009A08A8" w:rsidRPr="00F35A74" w:rsidRDefault="009A08A8" w:rsidP="00106847">
            <w:pPr>
              <w:jc w:val="both"/>
              <w:rPr>
                <w:ins w:id="208" w:author="Author"/>
                <w:rFonts w:ascii="Arial" w:hAnsi="Arial" w:cs="Arial"/>
                <w:szCs w:val="22"/>
              </w:rPr>
            </w:pPr>
          </w:p>
        </w:tc>
      </w:tr>
      <w:tr w:rsidR="009A08A8" w14:paraId="23FF9E84" w14:textId="77777777" w:rsidTr="00E43116">
        <w:trPr>
          <w:gridAfter w:val="1"/>
          <w:wAfter w:w="29" w:type="dxa"/>
          <w:trHeight w:val="300"/>
          <w:ins w:id="209" w:author="Author"/>
        </w:trPr>
        <w:tc>
          <w:tcPr>
            <w:tcW w:w="2695" w:type="dxa"/>
          </w:tcPr>
          <w:p w14:paraId="4A4A2FA8" w14:textId="77777777" w:rsidR="00760016" w:rsidRPr="00F35A74" w:rsidRDefault="00760016" w:rsidP="00760016">
            <w:pPr>
              <w:rPr>
                <w:ins w:id="210" w:author="Author"/>
                <w:rFonts w:ascii="Arial" w:hAnsi="Arial" w:cs="Arial"/>
                <w:szCs w:val="22"/>
              </w:rPr>
            </w:pPr>
            <w:ins w:id="211"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2" w:author="Author"/>
                <w:rFonts w:ascii="Arial" w:hAnsi="Arial" w:cs="Arial"/>
                <w:b/>
                <w:bCs/>
                <w:szCs w:val="22"/>
              </w:rPr>
            </w:pPr>
          </w:p>
        </w:tc>
        <w:tc>
          <w:tcPr>
            <w:tcW w:w="7625" w:type="dxa"/>
          </w:tcPr>
          <w:p w14:paraId="7F3449CB" w14:textId="77777777" w:rsidR="00705F42" w:rsidRPr="00F35A74" w:rsidRDefault="00705F42" w:rsidP="00705F42">
            <w:pPr>
              <w:jc w:val="both"/>
              <w:rPr>
                <w:ins w:id="213" w:author="Author"/>
                <w:rFonts w:ascii="Arial" w:hAnsi="Arial" w:cs="Arial"/>
                <w:szCs w:val="22"/>
              </w:rPr>
            </w:pPr>
            <w:ins w:id="214"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15" w:author="Author"/>
                <w:rFonts w:ascii="Arial" w:hAnsi="Arial" w:cs="Arial"/>
                <w:szCs w:val="22"/>
              </w:rPr>
            </w:pPr>
          </w:p>
        </w:tc>
      </w:tr>
      <w:tr w:rsidR="00315FEF" w14:paraId="76C12DAE" w14:textId="77777777" w:rsidTr="00E43116">
        <w:trPr>
          <w:gridAfter w:val="1"/>
          <w:wAfter w:w="29" w:type="dxa"/>
          <w:trHeight w:val="300"/>
          <w:ins w:id="216" w:author="Author"/>
        </w:trPr>
        <w:tc>
          <w:tcPr>
            <w:tcW w:w="2695" w:type="dxa"/>
          </w:tcPr>
          <w:p w14:paraId="7AD5FE07" w14:textId="3B22C00B" w:rsidR="00315FEF" w:rsidRPr="00F35A74" w:rsidRDefault="00315FEF" w:rsidP="00315FEF">
            <w:pPr>
              <w:rPr>
                <w:ins w:id="217" w:author="Author"/>
                <w:rFonts w:ascii="Arial" w:hAnsi="Arial" w:cs="Arial"/>
                <w:szCs w:val="22"/>
              </w:rPr>
            </w:pPr>
            <w:ins w:id="218"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19" w:author="Author"/>
                <w:rFonts w:ascii="Arial" w:hAnsi="Arial" w:cs="Arial"/>
                <w:szCs w:val="22"/>
              </w:rPr>
            </w:pPr>
            <w:ins w:id="220"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1" w:author="Author"/>
                <w:rFonts w:ascii="Arial" w:hAnsi="Arial" w:cs="Arial"/>
                <w:szCs w:val="22"/>
              </w:rPr>
            </w:pPr>
          </w:p>
        </w:tc>
      </w:tr>
      <w:tr w:rsidR="00103B64" w14:paraId="3F0445F3" w14:textId="77777777" w:rsidTr="00E43116">
        <w:trPr>
          <w:gridAfter w:val="1"/>
          <w:wAfter w:w="29" w:type="dxa"/>
          <w:trHeight w:val="300"/>
          <w:ins w:id="222" w:author="Author"/>
        </w:trPr>
        <w:tc>
          <w:tcPr>
            <w:tcW w:w="2695" w:type="dxa"/>
          </w:tcPr>
          <w:p w14:paraId="1D8B5AA4" w14:textId="3F2FD0F3" w:rsidR="00103B64" w:rsidRPr="00F35A74" w:rsidRDefault="00103B64" w:rsidP="00103B64">
            <w:pPr>
              <w:rPr>
                <w:ins w:id="223" w:author="Author"/>
                <w:rFonts w:ascii="Arial" w:hAnsi="Arial" w:cs="Arial"/>
                <w:b/>
                <w:bCs/>
                <w:szCs w:val="22"/>
              </w:rPr>
            </w:pPr>
            <w:ins w:id="224"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25" w:author="Author"/>
                <w:rFonts w:ascii="Arial" w:hAnsi="Arial" w:cs="Arial"/>
                <w:szCs w:val="22"/>
              </w:rPr>
            </w:pPr>
            <w:ins w:id="226"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27" w:name="_DV_C133"/>
            <w:r>
              <w:rPr>
                <w:rFonts w:ascii="Arial" w:hAnsi="Arial" w:cs="Arial"/>
                <w:b/>
                <w:bCs/>
              </w:rPr>
              <w:t>"HH Base Percentage"</w:t>
            </w:r>
            <w:bookmarkEnd w:id="227"/>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28" w:name="_BPDCI_55"/>
            <w:r w:rsidRPr="00BD656E">
              <w:rPr>
                <w:rFonts w:ascii="Arial" w:hAnsi="Arial" w:cs="Arial"/>
              </w:rPr>
              <w:t xml:space="preserve">Section 3, </w:t>
            </w:r>
            <w:bookmarkEnd w:id="228"/>
            <w:r w:rsidRPr="00BD656E">
              <w:rPr>
                <w:rFonts w:ascii="Arial" w:hAnsi="Arial" w:cs="Arial"/>
              </w:rPr>
              <w:t>Appendix 2</w:t>
            </w:r>
            <w:bookmarkStart w:id="229" w:name="_BPDCD_56"/>
            <w:r w:rsidRPr="00BD656E">
              <w:rPr>
                <w:rFonts w:ascii="Arial" w:hAnsi="Arial" w:cs="Arial"/>
              </w:rPr>
              <w:t>;</w:t>
            </w:r>
            <w:bookmarkEnd w:id="229"/>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30" w:name="_BPDCD_57"/>
            <w:r w:rsidRPr="00BD656E">
              <w:rPr>
                <w:rFonts w:ascii="Arial" w:hAnsi="Arial" w:cs="Arial"/>
              </w:rPr>
              <w:t xml:space="preserve">; </w:t>
            </w:r>
            <w:bookmarkEnd w:id="230"/>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31" w:name="_BPDCD_58"/>
            <w:r w:rsidRPr="00BD656E">
              <w:rPr>
                <w:rFonts w:ascii="Arial Bold" w:hAnsi="Arial Bold" w:cs="Arial"/>
                <w:b/>
              </w:rPr>
              <w:t>;</w:t>
            </w:r>
            <w:bookmarkEnd w:id="231"/>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32" w:name="_BPDCD_63"/>
            <w:r w:rsidRPr="004D379C">
              <w:rPr>
                <w:rFonts w:ascii="Arial" w:hAnsi="Arial" w:cs="Arial"/>
              </w:rPr>
              <w:t xml:space="preserve">means </w:t>
            </w:r>
            <w:bookmarkEnd w:id="23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33" w:name="_BPDCD_64"/>
            <w:r w:rsidRPr="004D379C">
              <w:rPr>
                <w:rFonts w:ascii="Arial" w:hAnsi="Arial" w:cs="Arial"/>
              </w:rPr>
              <w:t>3.16.2</w:t>
            </w:r>
            <w:bookmarkEnd w:id="233"/>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34" w:name="_BPDCD_65"/>
            <w:r w:rsidRPr="004D379C">
              <w:rPr>
                <w:rFonts w:ascii="Arial" w:hAnsi="Arial" w:cs="Arial"/>
              </w:rPr>
              <w:t>3.13.4</w:t>
            </w:r>
            <w:bookmarkEnd w:id="234"/>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35" w:author="Author"/>
        </w:trPr>
        <w:tc>
          <w:tcPr>
            <w:tcW w:w="2695" w:type="dxa"/>
          </w:tcPr>
          <w:p w14:paraId="060DFFDF" w14:textId="28D36601" w:rsidR="00226446" w:rsidRPr="00F7651E" w:rsidRDefault="00226446" w:rsidP="00226446">
            <w:pPr>
              <w:spacing w:after="240"/>
              <w:rPr>
                <w:ins w:id="236" w:author="Author"/>
                <w:rFonts w:ascii="Arial" w:hAnsi="Arial" w:cs="Arial"/>
                <w:b/>
                <w:szCs w:val="22"/>
                <w:lang w:eastAsia="en-GB"/>
              </w:rPr>
            </w:pPr>
            <w:ins w:id="237"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38" w:author="Author"/>
                <w:rFonts w:ascii="Arial" w:hAnsi="Arial" w:cs="Arial"/>
                <w:szCs w:val="22"/>
                <w:lang w:eastAsia="en-GB"/>
              </w:rPr>
            </w:pPr>
            <w:ins w:id="239"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75pt" o:ole="">
                  <v:imagedata r:id="rId16" o:title=""/>
                </v:shape>
                <o:OLEObject Type="Embed" ProgID="Equation.3" ShapeID="_x0000_i1025" DrawAspect="Content" ObjectID="_1792327593"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7pt" o:ole="">
                  <v:imagedata r:id="rId18" o:title=""/>
                </v:shape>
                <o:OLEObject Type="Embed" ProgID="Equation.3" ShapeID="_x0000_i1026" DrawAspect="Content" ObjectID="_1792327594"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4pt" o:ole="">
                  <v:imagedata r:id="rId27" o:title=""/>
                </v:shape>
                <o:OLEObject Type="Embed" ProgID="Equation.3" ShapeID="_x0000_i1027" DrawAspect="Content" ObjectID="_1792327595"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40" w:name="OLE_LINK1"/>
            <w:r w:rsidRPr="006A707F">
              <w:rPr>
                <w:rFonts w:ascii="Arial" w:hAnsi="Arial" w:cs="Arial"/>
                <w:b/>
              </w:rPr>
              <w:t>Relevant Interruption</w:t>
            </w:r>
            <w:bookmarkEnd w:id="24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41" w:name="_DV_C135"/>
            <w:r>
              <w:rPr>
                <w:rFonts w:ascii="Arial" w:hAnsi="Arial" w:cs="Arial"/>
                <w:b/>
                <w:bCs/>
              </w:rPr>
              <w:t xml:space="preserve"> "Isolation"</w:t>
            </w:r>
            <w:bookmarkEnd w:id="241"/>
          </w:p>
        </w:tc>
        <w:tc>
          <w:tcPr>
            <w:tcW w:w="7625" w:type="dxa"/>
          </w:tcPr>
          <w:p w14:paraId="1BA25D57" w14:textId="77777777" w:rsidR="00226446" w:rsidRDefault="00226446" w:rsidP="00226446">
            <w:pPr>
              <w:pStyle w:val="BodyText"/>
              <w:jc w:val="both"/>
              <w:rPr>
                <w:rFonts w:ascii="Arial" w:hAnsi="Arial" w:cs="Arial"/>
                <w:color w:val="000000"/>
                <w:w w:val="0"/>
              </w:rPr>
            </w:pPr>
            <w:bookmarkStart w:id="242" w:name="_DV_C136"/>
            <w:r>
              <w:rPr>
                <w:rFonts w:ascii="Arial" w:hAnsi="Arial" w:cs="Arial"/>
              </w:rPr>
              <w:t xml:space="preserve">as defined in the </w:t>
            </w:r>
            <w:r>
              <w:rPr>
                <w:rFonts w:ascii="Arial" w:hAnsi="Arial" w:cs="Arial"/>
                <w:b/>
              </w:rPr>
              <w:t>Grid Code</w:t>
            </w:r>
            <w:r>
              <w:rPr>
                <w:rFonts w:ascii="Arial" w:hAnsi="Arial" w:cs="Arial"/>
              </w:rPr>
              <w:t>;</w:t>
            </w:r>
            <w:bookmarkEnd w:id="242"/>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43" w:name="_BPDCI_72"/>
            <w:r w:rsidRPr="004D379C">
              <w:rPr>
                <w:rFonts w:ascii="Arial" w:hAnsi="Arial" w:cs="Arial"/>
                <w:lang w:val="en-US"/>
              </w:rPr>
              <w:t>;</w:t>
            </w:r>
            <w:bookmarkEnd w:id="24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44" w:name="_BPDCD_73"/>
            <w:r w:rsidRPr="004D379C">
              <w:rPr>
                <w:rFonts w:ascii="Arial Bold" w:hAnsi="Arial Bold" w:cs="Arial"/>
                <w:b/>
                <w:lang w:val="en-US"/>
              </w:rPr>
              <w:t xml:space="preserve">The Company </w:t>
            </w:r>
            <w:bookmarkEnd w:id="24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45" w:name="_BPDCI_75"/>
            <w:r w:rsidRPr="004D379C">
              <w:rPr>
                <w:rFonts w:ascii="Arial" w:hAnsi="Arial" w:cs="Arial"/>
                <w:lang w:val="en-US"/>
              </w:rPr>
              <w:t>;</w:t>
            </w:r>
            <w:bookmarkEnd w:id="24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4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4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47" w:name="_BPDCI_78"/>
            <w:r w:rsidRPr="004D379C">
              <w:rPr>
                <w:rFonts w:ascii="Arial" w:hAnsi="Arial" w:cs="Arial"/>
                <w:lang w:val="en-US"/>
              </w:rPr>
              <w:t>;</w:t>
            </w:r>
            <w:bookmarkEnd w:id="247"/>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48" w:name="_BPDCD_79"/>
            <w:r w:rsidRPr="004D379C">
              <w:rPr>
                <w:rFonts w:ascii="Arial Bold" w:hAnsi="Arial Bold" w:cs="Arial"/>
                <w:b/>
                <w:lang w:val="en-US"/>
              </w:rPr>
              <w:t>The Company</w:t>
            </w:r>
            <w:bookmarkEnd w:id="24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49" w:name="_BPDCI_81"/>
            <w:r w:rsidRPr="004D379C">
              <w:rPr>
                <w:rFonts w:ascii="Arial" w:hAnsi="Arial" w:cs="Arial"/>
                <w:color w:val="0000FF"/>
                <w:u w:val="single"/>
                <w:lang w:val="en-US"/>
              </w:rPr>
              <w:t>;</w:t>
            </w:r>
            <w:bookmarkEnd w:id="249"/>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50" w:name="_BPDCD_82"/>
            <w:r w:rsidRPr="00F372DF">
              <w:rPr>
                <w:rFonts w:ascii="Arial" w:hAnsi="Arial" w:cs="Arial"/>
                <w:b/>
              </w:rPr>
              <w:t xml:space="preserve">The Company’s </w:t>
            </w:r>
            <w:bookmarkEnd w:id="25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51" w:name="_BPDCI_84"/>
            <w:r w:rsidRPr="00F372DF">
              <w:rPr>
                <w:rFonts w:ascii="Arial" w:hAnsi="Arial" w:cs="Arial"/>
              </w:rPr>
              <w:t>;</w:t>
            </w:r>
            <w:bookmarkEnd w:id="251"/>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52" w:name="_BPDCI_86"/>
            <w:r w:rsidRPr="00F372DF">
              <w:rPr>
                <w:rFonts w:ascii="Arial" w:hAnsi="Arial" w:cs="Arial"/>
              </w:rPr>
              <w:t>;</w:t>
            </w:r>
            <w:bookmarkEnd w:id="252"/>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53" w:name="_BPDCD_87"/>
            <w:r w:rsidRPr="004D379C">
              <w:rPr>
                <w:rFonts w:ascii="Arial" w:hAnsi="Arial" w:cs="Arial"/>
                <w:lang w:val="en-US"/>
              </w:rPr>
              <w:t xml:space="preserve">an </w:t>
            </w:r>
            <w:bookmarkEnd w:id="25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54" w:name="_BPDCI_89"/>
            <w:r w:rsidRPr="004D379C">
              <w:rPr>
                <w:rFonts w:ascii="Arial" w:hAnsi="Arial" w:cs="Arial"/>
                <w:lang w:val="en-US"/>
              </w:rPr>
              <w:t xml:space="preserve">; </w:t>
            </w:r>
            <w:r w:rsidRPr="004D379C">
              <w:rPr>
                <w:rFonts w:ascii="Arial" w:hAnsi="Arial" w:cs="Arial"/>
                <w:u w:val="double"/>
                <w:lang w:val="en-US"/>
              </w:rPr>
              <w:t xml:space="preserve"> </w:t>
            </w:r>
            <w:bookmarkEnd w:id="25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55" w:name="_BPDCD_90"/>
            <w:r w:rsidRPr="004D379C">
              <w:rPr>
                <w:rFonts w:ascii="Arial" w:hAnsi="Arial" w:cs="Arial"/>
                <w:b/>
              </w:rPr>
              <w:t>The Company’s</w:t>
            </w:r>
            <w:r w:rsidRPr="004D379C">
              <w:rPr>
                <w:rFonts w:ascii="Arial" w:hAnsi="Arial" w:cs="Arial"/>
                <w:b/>
                <w:u w:val="double"/>
              </w:rPr>
              <w:t xml:space="preserve"> </w:t>
            </w:r>
            <w:bookmarkEnd w:id="25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56" w:name="_BPDCI_92"/>
            <w:r w:rsidRPr="00F372DF">
              <w:rPr>
                <w:rFonts w:ascii="Arial" w:hAnsi="Arial" w:cs="Arial"/>
              </w:rPr>
              <w:t>;</w:t>
            </w:r>
            <w:bookmarkEnd w:id="256"/>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57" w:name="_BPDCI_94"/>
            <w:r w:rsidRPr="00F372DF">
              <w:rPr>
                <w:rFonts w:ascii="Arial" w:hAnsi="Arial" w:cs="Arial"/>
                <w:lang w:val="en-US"/>
              </w:rPr>
              <w:t>;</w:t>
            </w:r>
            <w:bookmarkEnd w:id="257"/>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58" w:name="_BPDCD_95"/>
            <w:r w:rsidRPr="004D379C">
              <w:rPr>
                <w:rFonts w:ascii="Arial" w:hAnsi="Arial" w:cs="Arial"/>
                <w:b/>
                <w:lang w:val="en-US"/>
              </w:rPr>
              <w:t>The Company</w:t>
            </w:r>
            <w:r w:rsidRPr="004D379C">
              <w:rPr>
                <w:rFonts w:ascii="Arial" w:hAnsi="Arial" w:cs="Arial"/>
                <w:b/>
                <w:u w:val="double"/>
                <w:lang w:val="en-US"/>
              </w:rPr>
              <w:t xml:space="preserve"> </w:t>
            </w:r>
            <w:bookmarkEnd w:id="25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59" w:name="_BPDCI_97"/>
            <w:r w:rsidRPr="00F372DF">
              <w:rPr>
                <w:rFonts w:ascii="Arial" w:hAnsi="Arial" w:cs="Arial"/>
                <w:lang w:val="en-US"/>
              </w:rPr>
              <w:t>;</w:t>
            </w:r>
            <w:bookmarkEnd w:id="259"/>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60" w:name="_BPDCI_99"/>
            <w:r w:rsidRPr="00F372DF">
              <w:rPr>
                <w:rFonts w:ascii="Arial" w:hAnsi="Arial" w:cs="Arial"/>
                <w:lang w:val="en-US"/>
              </w:rPr>
              <w:t>;</w:t>
            </w:r>
            <w:bookmarkEnd w:id="260"/>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61" w:name="_BPDCI_101"/>
            <w:r w:rsidRPr="00F372DF">
              <w:rPr>
                <w:rFonts w:ascii="Arial" w:hAnsi="Arial" w:cs="Arial"/>
                <w:lang w:val="en-US"/>
              </w:rPr>
              <w:t>;</w:t>
            </w:r>
            <w:bookmarkEnd w:id="261"/>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62" w:name="_BPDCD_102"/>
            <w:r w:rsidRPr="00F372DF">
              <w:rPr>
                <w:rFonts w:ascii="Arial" w:hAnsi="Arial" w:cs="Arial"/>
              </w:rPr>
              <w:t>a</w:t>
            </w:r>
            <w:bookmarkEnd w:id="26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63" w:author="Author"/>
        </w:trPr>
        <w:tc>
          <w:tcPr>
            <w:tcW w:w="2695" w:type="dxa"/>
          </w:tcPr>
          <w:p w14:paraId="3797DFF0" w14:textId="407F675C" w:rsidR="00982EC5" w:rsidRDefault="00982EC5" w:rsidP="00982EC5">
            <w:pPr>
              <w:pStyle w:val="BodyText"/>
              <w:rPr>
                <w:ins w:id="264" w:author="Author"/>
                <w:rFonts w:ascii="Arial" w:hAnsi="Arial" w:cs="Arial"/>
                <w:b/>
                <w:bCs/>
              </w:rPr>
            </w:pPr>
            <w:ins w:id="265"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66" w:author="Author"/>
                <w:rFonts w:ascii="Arial" w:hAnsi="Arial" w:cs="Arial"/>
              </w:rPr>
            </w:pPr>
            <w:ins w:id="267"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68" w:author="Author"/>
        </w:trPr>
        <w:tc>
          <w:tcPr>
            <w:tcW w:w="2695" w:type="dxa"/>
          </w:tcPr>
          <w:p w14:paraId="4D8D5A8D" w14:textId="232AB18A" w:rsidR="00054EB0" w:rsidRDefault="00054EB0" w:rsidP="00054EB0">
            <w:pPr>
              <w:pStyle w:val="BodyText"/>
              <w:rPr>
                <w:ins w:id="269" w:author="Author"/>
                <w:rFonts w:ascii="Arial" w:hAnsi="Arial" w:cs="Arial"/>
                <w:b/>
                <w:bCs/>
              </w:rPr>
            </w:pPr>
            <w:ins w:id="270"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71" w:author="Author"/>
                <w:del w:id="272" w:author="Author"/>
                <w:rFonts w:ascii="Arial" w:hAnsi="Arial" w:cs="Arial"/>
                <w:b/>
                <w:bCs/>
                <w:szCs w:val="22"/>
              </w:rPr>
            </w:pPr>
            <w:ins w:id="273"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74"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75" w:name="_BPDCD_103"/>
            <w:r>
              <w:rPr>
                <w:rFonts w:ascii="Arial" w:hAnsi="Arial" w:cs="Arial"/>
                <w:color w:val="0000FF"/>
                <w:u w:val="double"/>
              </w:rPr>
              <w:t>;</w:t>
            </w:r>
            <w:bookmarkEnd w:id="275"/>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E43116">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E43116">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00E43116">
        <w:trPr>
          <w:gridAfter w:val="1"/>
          <w:wAfter w:w="29" w:type="dxa"/>
          <w:trHeight w:val="300"/>
          <w:ins w:id="276" w:author="Author"/>
        </w:trPr>
        <w:tc>
          <w:tcPr>
            <w:tcW w:w="2695" w:type="dxa"/>
          </w:tcPr>
          <w:p w14:paraId="1A3E22F8" w14:textId="277CD752" w:rsidR="00231069" w:rsidRDefault="00231069" w:rsidP="00231069">
            <w:pPr>
              <w:pStyle w:val="BodyText"/>
              <w:rPr>
                <w:ins w:id="277" w:author="Author"/>
                <w:rFonts w:ascii="Arial" w:hAnsi="Arial" w:cs="Arial"/>
                <w:b/>
                <w:bCs/>
              </w:rPr>
            </w:pPr>
            <w:ins w:id="278"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279" w:author="Author"/>
                <w:rFonts w:ascii="Arial" w:hAnsi="Arial" w:cs="Arial"/>
              </w:rPr>
            </w:pPr>
            <w:ins w:id="280" w:author="Author">
              <w:r w:rsidRPr="00F35A74">
                <w:rPr>
                  <w:rFonts w:ascii="Arial" w:hAnsi="Arial" w:cs="Arial"/>
                  <w:szCs w:val="22"/>
                </w:rPr>
                <w:t>as defined in the Energy Act 2023;</w:t>
              </w:r>
            </w:ins>
          </w:p>
        </w:tc>
      </w:tr>
      <w:tr w:rsidR="00231069" w14:paraId="1B5EB31B" w14:textId="77777777" w:rsidTr="00E43116">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E43116">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E43116">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E43116">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E43116">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E43116">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E43116">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E43116">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E43116">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281" w:name="_BPDCI_105"/>
            <w:r w:rsidRPr="00416BDE">
              <w:rPr>
                <w:rFonts w:ascii="Arial" w:hAnsi="Arial" w:cs="Arial"/>
              </w:rPr>
              <w:t xml:space="preserve">Section 3, </w:t>
            </w:r>
            <w:bookmarkEnd w:id="281"/>
            <w:r w:rsidRPr="00416BDE">
              <w:rPr>
                <w:rFonts w:ascii="Arial" w:hAnsi="Arial" w:cs="Arial"/>
              </w:rPr>
              <w:t>Appendix 2</w:t>
            </w:r>
            <w:bookmarkStart w:id="282" w:name="_BPDCD_106"/>
            <w:r w:rsidRPr="00416BDE">
              <w:rPr>
                <w:rFonts w:ascii="Arial" w:hAnsi="Arial" w:cs="Arial"/>
              </w:rPr>
              <w:t>;</w:t>
            </w:r>
            <w:bookmarkEnd w:id="282"/>
          </w:p>
        </w:tc>
      </w:tr>
      <w:tr w:rsidR="00231069" w14:paraId="6E18E54D" w14:textId="77777777" w:rsidTr="00E43116">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283" w:name="_BPDCD_107"/>
            <w:r w:rsidRPr="00416BDE">
              <w:rPr>
                <w:rFonts w:ascii="Arial" w:hAnsi="Arial" w:cs="Arial"/>
              </w:rPr>
              <w:t>;</w:t>
            </w:r>
            <w:bookmarkEnd w:id="283"/>
          </w:p>
        </w:tc>
      </w:tr>
      <w:tr w:rsidR="00231069" w14:paraId="1591F941" w14:textId="77777777" w:rsidTr="00E43116">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284" w:name="_BPDCD_108"/>
            <w:r w:rsidRPr="00416BDE">
              <w:rPr>
                <w:rFonts w:ascii="Arial" w:hAnsi="Arial" w:cs="Arial"/>
              </w:rPr>
              <w:t>;</w:t>
            </w:r>
            <w:bookmarkEnd w:id="284"/>
          </w:p>
        </w:tc>
      </w:tr>
      <w:tr w:rsidR="00231069" w14:paraId="227144D9" w14:textId="77777777" w:rsidTr="00E43116">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285" w:name="_BPDCD_109"/>
            <w:r w:rsidRPr="00416BDE">
              <w:rPr>
                <w:rFonts w:ascii="Arial" w:hAnsi="Arial" w:cs="Arial"/>
              </w:rPr>
              <w:t>;</w:t>
            </w:r>
            <w:bookmarkEnd w:id="285"/>
          </w:p>
        </w:tc>
      </w:tr>
      <w:tr w:rsidR="00231069" w14:paraId="3A82ED76" w14:textId="77777777" w:rsidTr="00E43116">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00E43116">
        <w:trPr>
          <w:gridAfter w:val="1"/>
          <w:wAfter w:w="29" w:type="dxa"/>
          <w:trHeight w:val="300"/>
          <w:del w:id="286" w:author="Author"/>
        </w:trPr>
        <w:tc>
          <w:tcPr>
            <w:tcW w:w="2695" w:type="dxa"/>
          </w:tcPr>
          <w:p w14:paraId="4BDCA5AD" w14:textId="436D87FB" w:rsidR="00231069" w:rsidRPr="000D40DF" w:rsidDel="00BF2072" w:rsidRDefault="00231069" w:rsidP="00231069">
            <w:pPr>
              <w:pStyle w:val="BodyText"/>
              <w:rPr>
                <w:del w:id="287" w:author="Author"/>
                <w:rFonts w:ascii="Arial" w:hAnsi="Arial" w:cs="Arial"/>
                <w:b/>
                <w:bCs/>
              </w:rPr>
            </w:pPr>
            <w:del w:id="288"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289" w:author="Author"/>
                <w:rFonts w:ascii="Arial" w:hAnsi="Arial" w:cs="Arial"/>
                <w:color w:val="000000"/>
                <w:lang w:eastAsia="en-GB"/>
              </w:rPr>
            </w:pPr>
            <w:del w:id="290"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291" w:author="Author"/>
                <w:rFonts w:ascii="Arial" w:eastAsia="Times New Roman" w:hAnsi="Arial" w:cs="Arial"/>
                <w:color w:val="000000"/>
                <w:lang w:eastAsia="en-GB"/>
              </w:rPr>
            </w:pPr>
            <w:del w:id="292"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293" w:author="Author"/>
                <w:rFonts w:ascii="Arial" w:eastAsia="Times New Roman" w:hAnsi="Arial" w:cs="Arial"/>
                <w:color w:val="000000"/>
                <w:lang w:eastAsia="en-GB"/>
              </w:rPr>
            </w:pPr>
            <w:del w:id="294"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295"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296" w:author="Author"/>
                <w:rFonts w:ascii="Arial" w:hAnsi="Arial" w:cs="Arial"/>
              </w:rPr>
            </w:pPr>
            <w:del w:id="297"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00E43116">
        <w:trPr>
          <w:gridAfter w:val="1"/>
          <w:wAfter w:w="29" w:type="dxa"/>
          <w:trHeight w:val="300"/>
          <w:del w:id="298" w:author="Author"/>
        </w:trPr>
        <w:tc>
          <w:tcPr>
            <w:tcW w:w="2695" w:type="dxa"/>
          </w:tcPr>
          <w:p w14:paraId="17F0C7EB" w14:textId="3CB8001A" w:rsidR="00231069" w:rsidDel="00BF2072" w:rsidRDefault="00231069" w:rsidP="00231069">
            <w:pPr>
              <w:pStyle w:val="BodyText"/>
              <w:rPr>
                <w:del w:id="299" w:author="Author"/>
                <w:rFonts w:ascii="Arial" w:hAnsi="Arial" w:cs="Arial"/>
                <w:b/>
                <w:bCs/>
              </w:rPr>
            </w:pPr>
            <w:del w:id="300"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01" w:author="Author"/>
                <w:rFonts w:ascii="Arial" w:hAnsi="Arial" w:cs="Arial"/>
              </w:rPr>
            </w:pPr>
            <w:del w:id="302" w:author="Author">
              <w:r w:rsidDel="00BF2072">
                <w:rPr>
                  <w:rFonts w:ascii="Arial" w:hAnsi="Arial" w:cs="Arial"/>
                </w:rPr>
                <w:delText xml:space="preserve">as defined in Paragraph 6.19; </w:delText>
              </w:r>
            </w:del>
          </w:p>
        </w:tc>
      </w:tr>
      <w:tr w:rsidR="00231069" w14:paraId="5CCC6000" w14:textId="77777777" w:rsidTr="00E43116">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E43116">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00E43116">
        <w:trPr>
          <w:gridAfter w:val="1"/>
          <w:wAfter w:w="29" w:type="dxa"/>
          <w:trHeight w:val="3109"/>
          <w:ins w:id="303" w:author="Author"/>
        </w:trPr>
        <w:tc>
          <w:tcPr>
            <w:tcW w:w="2695" w:type="dxa"/>
          </w:tcPr>
          <w:p w14:paraId="59DF3D4F" w14:textId="77777777" w:rsidR="0A4FB333" w:rsidRDefault="0A4FB333" w:rsidP="2E5E0775">
            <w:pPr>
              <w:pStyle w:val="BodyText"/>
              <w:rPr>
                <w:ins w:id="304" w:author="Author"/>
                <w:del w:id="305" w:author="Author"/>
                <w:rFonts w:ascii="Arial" w:hAnsi="Arial" w:cs="Arial"/>
                <w:b/>
                <w:bCs/>
              </w:rPr>
            </w:pPr>
            <w:ins w:id="306"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07" w:author="Author"/>
                <w:rFonts w:ascii="Arial" w:hAnsi="Arial" w:cs="Arial"/>
                <w:color w:val="000000" w:themeColor="text1"/>
                <w:lang w:eastAsia="en-GB"/>
              </w:rPr>
            </w:pPr>
            <w:ins w:id="308"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09" w:author="Author"/>
                <w:rFonts w:ascii="Arial" w:eastAsia="Times New Roman" w:hAnsi="Arial" w:cs="Arial"/>
                <w:color w:val="000000" w:themeColor="text1"/>
                <w:lang w:eastAsia="en-GB"/>
              </w:rPr>
            </w:pPr>
            <w:ins w:id="310"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11" w:author="Author"/>
                <w:rFonts w:ascii="Arial" w:eastAsia="Times New Roman" w:hAnsi="Arial" w:cs="Arial"/>
                <w:color w:val="000000" w:themeColor="text1"/>
                <w:lang w:eastAsia="en-GB"/>
              </w:rPr>
            </w:pPr>
            <w:ins w:id="312"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13"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14"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00E43116">
        <w:trPr>
          <w:gridAfter w:val="1"/>
          <w:wAfter w:w="29" w:type="dxa"/>
          <w:trHeight w:val="1003"/>
          <w:ins w:id="315" w:author="Author"/>
        </w:trPr>
        <w:tc>
          <w:tcPr>
            <w:tcW w:w="2695" w:type="dxa"/>
          </w:tcPr>
          <w:p w14:paraId="7A865D09" w14:textId="29E6BE1B" w:rsidR="00BF2072" w:rsidRPr="2E5E0775" w:rsidRDefault="00BF2072" w:rsidP="2E5E0775">
            <w:pPr>
              <w:pStyle w:val="BodyText"/>
              <w:rPr>
                <w:ins w:id="316" w:author="Author"/>
                <w:rFonts w:ascii="Arial" w:hAnsi="Arial" w:cs="Arial"/>
                <w:b/>
                <w:bCs/>
                <w:color w:val="000000" w:themeColor="text1"/>
                <w:lang w:eastAsia="en-GB"/>
              </w:rPr>
            </w:pPr>
            <w:ins w:id="317"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18" w:author="Author"/>
                <w:rFonts w:ascii="Arial" w:hAnsi="Arial" w:cs="Arial"/>
                <w:color w:val="000000" w:themeColor="text1"/>
                <w:lang w:eastAsia="en-GB"/>
              </w:rPr>
            </w:pPr>
            <w:ins w:id="319" w:author="Author">
              <w:r>
                <w:rPr>
                  <w:rFonts w:ascii="Arial" w:hAnsi="Arial" w:cs="Arial"/>
                </w:rPr>
                <w:t xml:space="preserve">as defined in Paragraph 6.19; </w:t>
              </w:r>
            </w:ins>
          </w:p>
        </w:tc>
      </w:tr>
      <w:tr w:rsidR="00231069" w14:paraId="0ED45F83" w14:textId="77777777" w:rsidTr="00E43116">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00E43116">
        <w:trPr>
          <w:gridAfter w:val="1"/>
          <w:wAfter w:w="29" w:type="dxa"/>
          <w:trHeight w:val="300"/>
          <w:ins w:id="320" w:author="Author"/>
        </w:trPr>
        <w:tc>
          <w:tcPr>
            <w:tcW w:w="2695" w:type="dxa"/>
          </w:tcPr>
          <w:p w14:paraId="3DDDC9CE" w14:textId="6F74A2A8" w:rsidR="00DA6B82" w:rsidRDefault="00DA6B82" w:rsidP="00DA6B82">
            <w:pPr>
              <w:pStyle w:val="BodyText"/>
              <w:rPr>
                <w:ins w:id="321" w:author="Author"/>
                <w:rFonts w:ascii="Arial" w:hAnsi="Arial" w:cs="Arial"/>
                <w:b/>
                <w:bCs/>
              </w:rPr>
            </w:pPr>
            <w:ins w:id="322"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23" w:author="Author"/>
                <w:rFonts w:ascii="Arial" w:hAnsi="Arial" w:cs="Arial"/>
              </w:rPr>
            </w:pPr>
            <w:ins w:id="324"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00E43116">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E43116">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E43116">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25" w:name="_BPDCI_110"/>
            <w:r w:rsidRPr="00416BDE">
              <w:rPr>
                <w:rFonts w:ascii="Arial" w:hAnsi="Arial" w:cs="Arial"/>
                <w:b/>
                <w:bCs/>
              </w:rPr>
              <w:t>"Notification Date"</w:t>
            </w:r>
            <w:bookmarkEnd w:id="325"/>
          </w:p>
        </w:tc>
        <w:tc>
          <w:tcPr>
            <w:tcW w:w="7625" w:type="dxa"/>
          </w:tcPr>
          <w:p w14:paraId="70F5166A" w14:textId="77777777" w:rsidR="00DA6B82" w:rsidRPr="00416BDE" w:rsidRDefault="00DA6B82" w:rsidP="00DA6B82">
            <w:pPr>
              <w:pStyle w:val="BodyText"/>
              <w:jc w:val="both"/>
              <w:rPr>
                <w:rFonts w:ascii="Arial" w:hAnsi="Arial" w:cs="Arial"/>
              </w:rPr>
            </w:pPr>
            <w:bookmarkStart w:id="32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26"/>
          </w:p>
        </w:tc>
      </w:tr>
      <w:tr w:rsidR="00DA6B82" w14:paraId="103B6615" w14:textId="77777777" w:rsidTr="00E43116">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27" w:name="_BPDCD_113"/>
          </w:p>
        </w:tc>
        <w:bookmarkEnd w:id="327"/>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E43116">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28" w:name="_BPDCI_115"/>
            <w:r w:rsidRPr="0019675B">
              <w:rPr>
                <w:rFonts w:ascii="Arial" w:hAnsi="Arial" w:cs="Arial"/>
                <w:b/>
                <w:bCs/>
              </w:rPr>
              <w:t>"Notification of Circuit Restriction"</w:t>
            </w:r>
            <w:bookmarkEnd w:id="328"/>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2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29"/>
          </w:p>
        </w:tc>
      </w:tr>
      <w:tr w:rsidR="00DA6B82" w14:paraId="090856BC" w14:textId="77777777" w:rsidTr="00E43116">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E43116">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30" w:name="_BPDCI_117"/>
            <w:r w:rsidRPr="0019675B">
              <w:rPr>
                <w:rFonts w:ascii="Arial" w:hAnsi="Arial" w:cs="Arial"/>
                <w:b/>
                <w:bCs/>
              </w:rPr>
              <w:t>"Notification of Restrictions on Availability"</w:t>
            </w:r>
            <w:bookmarkEnd w:id="330"/>
          </w:p>
        </w:tc>
        <w:tc>
          <w:tcPr>
            <w:tcW w:w="7625" w:type="dxa"/>
          </w:tcPr>
          <w:p w14:paraId="756BAC7A" w14:textId="77777777" w:rsidR="00DA6B82" w:rsidRPr="0019675B" w:rsidRDefault="00DA6B82" w:rsidP="00DA6B82">
            <w:pPr>
              <w:pStyle w:val="BodyText"/>
              <w:jc w:val="both"/>
              <w:rPr>
                <w:rFonts w:ascii="Arial" w:hAnsi="Arial" w:cs="Arial"/>
              </w:rPr>
            </w:pPr>
            <w:bookmarkStart w:id="33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31"/>
          </w:p>
        </w:tc>
      </w:tr>
      <w:tr w:rsidR="00DA6B82" w14:paraId="49C4224D" w14:textId="77777777" w:rsidTr="00E43116">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E43116">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E43116">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E43116">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E43116">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E43116">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E43116">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E43116">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00E43116">
        <w:tblPrEx>
          <w:tblCellMar>
            <w:left w:w="108" w:type="dxa"/>
            <w:right w:w="108" w:type="dxa"/>
          </w:tblCellMar>
        </w:tblPrEx>
        <w:trPr>
          <w:gridAfter w:val="1"/>
          <w:wAfter w:w="29" w:type="dxa"/>
          <w:trHeight w:val="300"/>
          <w:ins w:id="332" w:author="Author"/>
        </w:trPr>
        <w:tc>
          <w:tcPr>
            <w:tcW w:w="2695" w:type="dxa"/>
          </w:tcPr>
          <w:p w14:paraId="367DE904" w14:textId="5900A223" w:rsidR="00EC276E" w:rsidRDefault="00EC276E" w:rsidP="00EC276E">
            <w:pPr>
              <w:pStyle w:val="BodyText"/>
              <w:spacing w:before="120"/>
              <w:rPr>
                <w:ins w:id="333" w:author="Author"/>
                <w:rFonts w:ascii="Arial" w:hAnsi="Arial" w:cs="Arial"/>
                <w:b/>
                <w:bCs/>
              </w:rPr>
            </w:pPr>
            <w:ins w:id="334"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35" w:author="Author"/>
                <w:rFonts w:ascii="Arial" w:hAnsi="Arial" w:cs="Arial"/>
                <w:szCs w:val="22"/>
              </w:rPr>
            </w:pPr>
            <w:ins w:id="33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37" w:author="Author"/>
                <w:rFonts w:ascii="Arial" w:hAnsi="Arial" w:cs="Arial"/>
              </w:rPr>
            </w:pPr>
          </w:p>
        </w:tc>
      </w:tr>
      <w:tr w:rsidR="00EC276E"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3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38"/>
          </w:p>
          <w:p w14:paraId="4523A286" w14:textId="77777777" w:rsidR="00EC276E" w:rsidRDefault="00EC276E" w:rsidP="00EC276E">
            <w:pPr>
              <w:pStyle w:val="BodyText"/>
              <w:jc w:val="both"/>
              <w:rPr>
                <w:rFonts w:ascii="Arial" w:hAnsi="Arial" w:cs="Arial"/>
              </w:rPr>
            </w:pPr>
          </w:p>
        </w:tc>
      </w:tr>
      <w:tr w:rsidR="00EC276E"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E43116">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E43116">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E43116">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E43116">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E43116">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39" w:name="_BPDCI_125"/>
            <w:r w:rsidRPr="002C7E03">
              <w:rPr>
                <w:rFonts w:ascii="Arial" w:hAnsi="Arial" w:cs="Arial"/>
                <w:szCs w:val="22"/>
              </w:rPr>
              <w:t>;</w:t>
            </w:r>
            <w:bookmarkEnd w:id="339"/>
          </w:p>
          <w:p w14:paraId="055A7E4B" w14:textId="77777777" w:rsidR="00EC276E" w:rsidRDefault="00EC276E" w:rsidP="00EC276E">
            <w:pPr>
              <w:rPr>
                <w:rFonts w:ascii="Arial" w:hAnsi="Arial"/>
              </w:rPr>
            </w:pPr>
          </w:p>
        </w:tc>
      </w:tr>
      <w:tr w:rsidR="00EC276E" w14:paraId="1F51A497" w14:textId="77777777" w:rsidTr="00E43116">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E43116">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40" w:name="_BPDCD_126"/>
            <w:r w:rsidRPr="002C7E03">
              <w:rPr>
                <w:rFonts w:ascii="Arial" w:hAnsi="Arial" w:cs="Arial"/>
                <w:szCs w:val="22"/>
              </w:rPr>
              <w:t>;</w:t>
            </w:r>
            <w:bookmarkEnd w:id="340"/>
          </w:p>
        </w:tc>
      </w:tr>
      <w:tr w:rsidR="00EC276E" w14:paraId="0D065011" w14:textId="77777777" w:rsidTr="00E43116">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E43116">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E43116">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E43116">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E43116">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E43116">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E43116">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E43116">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E43116">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E43116">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00E43116">
        <w:trPr>
          <w:gridAfter w:val="1"/>
          <w:wAfter w:w="29" w:type="dxa"/>
          <w:trHeight w:val="300"/>
          <w:ins w:id="341" w:author="Author"/>
        </w:trPr>
        <w:tc>
          <w:tcPr>
            <w:tcW w:w="2695" w:type="dxa"/>
          </w:tcPr>
          <w:p w14:paraId="44874062" w14:textId="793D1E32" w:rsidR="001E5097" w:rsidRDefault="001E5097" w:rsidP="001E5097">
            <w:pPr>
              <w:pStyle w:val="BodyText"/>
              <w:rPr>
                <w:ins w:id="342" w:author="Author"/>
                <w:rFonts w:ascii="Arial" w:hAnsi="Arial" w:cs="Arial"/>
                <w:b/>
                <w:bCs/>
              </w:rPr>
            </w:pPr>
            <w:ins w:id="343"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44" w:author="Author"/>
                <w:del w:id="345" w:author="Author"/>
                <w:rFonts w:ascii="Arial" w:hAnsi="Arial" w:cs="Arial"/>
              </w:rPr>
            </w:pPr>
            <w:ins w:id="346"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47" w:author="Author"/>
                <w:rFonts w:ascii="Arial" w:hAnsi="Arial" w:cs="Arial"/>
              </w:rPr>
            </w:pPr>
          </w:p>
        </w:tc>
      </w:tr>
      <w:tr w:rsidR="00D60210" w14:paraId="5F11E46A" w14:textId="77777777" w:rsidTr="00E43116">
        <w:trPr>
          <w:gridAfter w:val="1"/>
          <w:wAfter w:w="29" w:type="dxa"/>
          <w:trHeight w:val="300"/>
          <w:ins w:id="348" w:author="Author"/>
        </w:trPr>
        <w:tc>
          <w:tcPr>
            <w:tcW w:w="2695" w:type="dxa"/>
          </w:tcPr>
          <w:p w14:paraId="4850F909" w14:textId="420AE628" w:rsidR="00D60210" w:rsidRPr="00F35A74" w:rsidRDefault="00BE4CBD" w:rsidP="001E5097">
            <w:pPr>
              <w:pStyle w:val="BodyText"/>
              <w:rPr>
                <w:ins w:id="349" w:author="Author"/>
                <w:rFonts w:ascii="Arial" w:hAnsi="Arial" w:cs="Arial"/>
                <w:b/>
                <w:bCs/>
                <w:szCs w:val="22"/>
              </w:rPr>
            </w:pPr>
            <w:ins w:id="350"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51"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52" w:author="Author"/>
                <w:rFonts w:ascii="Arial" w:hAnsi="Arial" w:cs="Arial"/>
              </w:rPr>
            </w:pPr>
          </w:p>
        </w:tc>
      </w:tr>
      <w:tr w:rsidR="001E5097" w14:paraId="49CEB934" w14:textId="77777777" w:rsidTr="00E43116">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E43116">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E43116">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E43116">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E43116">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E43116">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E43116">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E43116">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E43116">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E43116">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E43116">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E43116">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5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53"/>
          </w:p>
        </w:tc>
      </w:tr>
      <w:tr w:rsidR="001E5097" w14:paraId="43F4117D" w14:textId="77777777" w:rsidTr="00E43116">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54" w:name="_BPDCD_127"/>
            <w:r w:rsidRPr="00BA5C7B">
              <w:rPr>
                <w:rFonts w:ascii="Arial" w:hAnsi="Arial" w:cs="Arial"/>
                <w:szCs w:val="22"/>
              </w:rPr>
              <w:t xml:space="preserve">shall </w:t>
            </w:r>
            <w:bookmarkEnd w:id="35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E43116">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E43116">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E43116">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E43116">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E43116">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E43116">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E43116">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E43116">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E43116">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E43116">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E43116">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55" w:name="_BPDCD_128"/>
            <w:r w:rsidRPr="00BA5C7B">
              <w:rPr>
                <w:rFonts w:ascii="Arial" w:hAnsi="Arial" w:cs="Arial"/>
                <w:b/>
                <w:bCs/>
                <w:szCs w:val="22"/>
              </w:rPr>
              <w:t>The Company</w:t>
            </w:r>
            <w:r w:rsidRPr="00BA5C7B">
              <w:rPr>
                <w:rFonts w:ascii="Arial" w:hAnsi="Arial" w:cs="Arial"/>
                <w:szCs w:val="22"/>
              </w:rPr>
              <w:t xml:space="preserve"> </w:t>
            </w:r>
            <w:bookmarkEnd w:id="35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E43116">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E43116">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E43116">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E43116">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E43116">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E43116">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E43116">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E43116">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E43116">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E43116">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E43116">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E43116">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E43116">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56" w:name="_BPDCD_131"/>
            <w:r w:rsidRPr="0019675B">
              <w:rPr>
                <w:rFonts w:ascii="Arial" w:hAnsi="Arial" w:cs="Arial"/>
              </w:rPr>
              <w:t>;</w:t>
            </w:r>
            <w:bookmarkEnd w:id="356"/>
          </w:p>
        </w:tc>
      </w:tr>
      <w:tr w:rsidR="001E5097" w14:paraId="490AC4A6" w14:textId="77777777" w:rsidTr="00E43116">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E43116">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E43116">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E43116">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357" w:name="_BPDCI_132"/>
            <w:r w:rsidRPr="0019675B">
              <w:rPr>
                <w:rFonts w:ascii="Arial" w:hAnsi="Arial" w:cs="Arial"/>
                <w:b/>
                <w:bCs/>
              </w:rPr>
              <w:t>"Primary Response"</w:t>
            </w:r>
            <w:bookmarkEnd w:id="357"/>
          </w:p>
        </w:tc>
        <w:tc>
          <w:tcPr>
            <w:tcW w:w="7625" w:type="dxa"/>
          </w:tcPr>
          <w:p w14:paraId="7B60F230" w14:textId="77777777" w:rsidR="001E5097" w:rsidRPr="0019675B" w:rsidRDefault="001E5097" w:rsidP="001E5097">
            <w:pPr>
              <w:pStyle w:val="BodyText"/>
              <w:jc w:val="both"/>
              <w:rPr>
                <w:rFonts w:ascii="Arial" w:hAnsi="Arial" w:cs="Arial"/>
              </w:rPr>
            </w:pPr>
            <w:bookmarkStart w:id="35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58"/>
          </w:p>
        </w:tc>
      </w:tr>
      <w:tr w:rsidR="001E5097" w14:paraId="4006B906" w14:textId="77777777" w:rsidTr="00E43116">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E43116">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E43116">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E43116">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22B42B39" w14:textId="77777777" w:rsidTr="00E43116">
        <w:trPr>
          <w:gridAfter w:val="1"/>
          <w:wAfter w:w="29" w:type="dxa"/>
          <w:trHeight w:val="300"/>
          <w:ins w:id="359" w:author="Author"/>
        </w:trPr>
        <w:tc>
          <w:tcPr>
            <w:tcW w:w="2695" w:type="dxa"/>
          </w:tcPr>
          <w:p w14:paraId="12D32ABF" w14:textId="64444D72" w:rsidR="004578C0" w:rsidRDefault="004578C0" w:rsidP="004578C0">
            <w:pPr>
              <w:spacing w:after="240"/>
              <w:rPr>
                <w:ins w:id="360" w:author="Author"/>
                <w:rFonts w:ascii="Arial" w:hAnsi="Arial" w:cs="Arial"/>
                <w:b/>
                <w:bCs/>
              </w:rPr>
            </w:pPr>
            <w:ins w:id="361" w:author="Author">
              <w:r w:rsidRPr="00F35A74">
                <w:rPr>
                  <w:rFonts w:ascii="Arial" w:hAnsi="Arial" w:cs="Arial"/>
                  <w:b/>
                  <w:bCs/>
                  <w:szCs w:val="22"/>
                </w:rPr>
                <w:t>“Project Designation Methodology”</w:t>
              </w:r>
            </w:ins>
          </w:p>
        </w:tc>
        <w:tc>
          <w:tcPr>
            <w:tcW w:w="7625" w:type="dxa"/>
          </w:tcPr>
          <w:p w14:paraId="7D51B6E5" w14:textId="77777777" w:rsidR="004578C0" w:rsidRDefault="003038BE" w:rsidP="003038BE">
            <w:pPr>
              <w:jc w:val="both"/>
              <w:rPr>
                <w:ins w:id="362" w:author="Author"/>
                <w:rFonts w:ascii="Arial" w:hAnsi="Arial" w:cs="Arial"/>
                <w:szCs w:val="22"/>
              </w:rPr>
            </w:pPr>
            <w:ins w:id="363"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3038BE" w:rsidRPr="003038BE" w:rsidRDefault="003038BE" w:rsidP="003038BE">
            <w:pPr>
              <w:jc w:val="both"/>
              <w:rPr>
                <w:ins w:id="364" w:author="Author"/>
                <w:rFonts w:ascii="Arial" w:hAnsi="Arial" w:cs="Arial"/>
                <w:szCs w:val="22"/>
              </w:rPr>
            </w:pPr>
          </w:p>
        </w:tc>
      </w:tr>
      <w:tr w:rsidR="004578C0" w14:paraId="1B10C844" w14:textId="77777777" w:rsidTr="00E43116">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E43116">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E43116">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E43116">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E43116">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E43116">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E43116">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E43116">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E43116">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E43116">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E43116">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65" w:name="_DV_C3"/>
            <w:r>
              <w:rPr>
                <w:rFonts w:ascii="Arial" w:hAnsi="Arial" w:cs="Arial"/>
              </w:rPr>
              <w:t>:</w:t>
            </w:r>
            <w:bookmarkEnd w:id="365"/>
          </w:p>
          <w:p w14:paraId="4B6627C8" w14:textId="77777777" w:rsidR="004578C0" w:rsidRDefault="004578C0" w:rsidP="004578C0">
            <w:pPr>
              <w:pStyle w:val="BodyText"/>
              <w:ind w:left="741" w:hanging="709"/>
              <w:jc w:val="both"/>
              <w:rPr>
                <w:rFonts w:ascii="Arial" w:hAnsi="Arial" w:cs="Arial"/>
              </w:rPr>
            </w:pPr>
            <w:bookmarkStart w:id="366" w:name="_DV_C4"/>
            <w:r>
              <w:rPr>
                <w:rStyle w:val="DeltaViewInsertion"/>
                <w:rFonts w:ascii="Arial" w:hAnsi="Arial" w:cs="Arial"/>
                <w:color w:val="auto"/>
                <w:u w:val="none"/>
              </w:rPr>
              <w:t>(a)</w:t>
            </w:r>
            <w:r>
              <w:rPr>
                <w:rFonts w:ascii="Arial" w:hAnsi="Arial" w:cs="Arial"/>
              </w:rPr>
              <w:tab/>
            </w:r>
            <w:bookmarkStart w:id="367" w:name="_DV_M3"/>
            <w:bookmarkEnd w:id="366"/>
            <w:bookmarkEnd w:id="367"/>
            <w:r>
              <w:rPr>
                <w:rFonts w:ascii="Arial" w:hAnsi="Arial" w:cs="Arial"/>
              </w:rPr>
              <w:t>a shareholder of the User or any holding company of such shareholder</w:t>
            </w:r>
            <w:bookmarkStart w:id="368" w:name="_DV_C6"/>
            <w:r>
              <w:rPr>
                <w:rFonts w:ascii="Arial" w:hAnsi="Arial" w:cs="Arial"/>
                <w:strike/>
              </w:rPr>
              <w:t xml:space="preserve"> </w:t>
            </w:r>
            <w:r>
              <w:rPr>
                <w:rFonts w:ascii="Arial" w:hAnsi="Arial" w:cs="Arial"/>
              </w:rPr>
              <w:t>or</w:t>
            </w:r>
            <w:bookmarkEnd w:id="368"/>
          </w:p>
          <w:p w14:paraId="29110417" w14:textId="77777777" w:rsidR="004578C0" w:rsidRDefault="004578C0" w:rsidP="004578C0">
            <w:pPr>
              <w:pStyle w:val="BodyText"/>
              <w:ind w:left="741" w:hanging="709"/>
              <w:jc w:val="both"/>
              <w:rPr>
                <w:rFonts w:ascii="Arial" w:hAnsi="Arial" w:cs="Arial"/>
              </w:rPr>
            </w:pPr>
            <w:bookmarkStart w:id="369" w:name="_DV_C7"/>
            <w:r>
              <w:rPr>
                <w:rFonts w:ascii="Arial" w:hAnsi="Arial" w:cs="Arial"/>
              </w:rPr>
              <w:t>(b)</w:t>
            </w:r>
            <w:r>
              <w:rPr>
                <w:rFonts w:ascii="Arial" w:hAnsi="Arial" w:cs="Arial"/>
              </w:rPr>
              <w:tab/>
              <w:t xml:space="preserve">any subsidiary of any such </w:t>
            </w:r>
            <w:bookmarkEnd w:id="369"/>
            <w:r>
              <w:rPr>
                <w:rFonts w:ascii="Arial" w:hAnsi="Arial" w:cs="Arial"/>
              </w:rPr>
              <w:t>holding company</w:t>
            </w:r>
            <w:bookmarkStart w:id="370" w:name="_DV_C8"/>
            <w:r>
              <w:rPr>
                <w:rFonts w:ascii="Arial" w:hAnsi="Arial" w:cs="Arial"/>
              </w:rPr>
              <w:t>, but only where the subsidiary</w:t>
            </w:r>
            <w:bookmarkEnd w:id="370"/>
          </w:p>
          <w:p w14:paraId="0CD6B76E" w14:textId="77777777" w:rsidR="004578C0" w:rsidRDefault="004578C0" w:rsidP="004578C0">
            <w:pPr>
              <w:pStyle w:val="BodyText"/>
              <w:ind w:left="741" w:hanging="709"/>
              <w:jc w:val="both"/>
              <w:rPr>
                <w:rFonts w:ascii="Arial" w:hAnsi="Arial" w:cs="Arial"/>
              </w:rPr>
            </w:pPr>
            <w:bookmarkStart w:id="371"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71"/>
          </w:p>
          <w:p w14:paraId="2447BEF8" w14:textId="77777777" w:rsidR="004578C0" w:rsidRDefault="004578C0" w:rsidP="004578C0">
            <w:pPr>
              <w:pStyle w:val="BodyText"/>
              <w:ind w:left="741" w:hanging="709"/>
              <w:jc w:val="both"/>
              <w:rPr>
                <w:rFonts w:ascii="Arial" w:hAnsi="Arial" w:cs="Arial"/>
              </w:rPr>
            </w:pPr>
            <w:bookmarkStart w:id="372"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72"/>
          </w:p>
          <w:p w14:paraId="6F75F8EC" w14:textId="77777777" w:rsidR="004578C0" w:rsidRDefault="004578C0" w:rsidP="004578C0">
            <w:pPr>
              <w:pStyle w:val="BodyText"/>
              <w:ind w:left="741" w:hanging="709"/>
              <w:jc w:val="both"/>
              <w:rPr>
                <w:rFonts w:ascii="Arial" w:hAnsi="Arial" w:cs="Arial"/>
              </w:rPr>
            </w:pPr>
            <w:bookmarkStart w:id="373"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73"/>
          </w:p>
          <w:p w14:paraId="1BDB64DB" w14:textId="77777777" w:rsidR="004578C0" w:rsidRDefault="004578C0" w:rsidP="004578C0">
            <w:pPr>
              <w:pStyle w:val="BodyText"/>
              <w:jc w:val="both"/>
              <w:rPr>
                <w:rFonts w:ascii="Arial" w:hAnsi="Arial" w:cs="Arial"/>
              </w:rPr>
            </w:pPr>
            <w:bookmarkStart w:id="374" w:name="_DV_C13"/>
            <w:r>
              <w:rPr>
                <w:rFonts w:ascii="Arial" w:hAnsi="Arial" w:cs="Arial"/>
              </w:rPr>
              <w:t>(the expressions "holding company" and "subsidiary</w:t>
            </w:r>
            <w:bookmarkStart w:id="375" w:name="_DV_M5"/>
            <w:bookmarkEnd w:id="374"/>
            <w:bookmarkEnd w:id="375"/>
            <w:r>
              <w:rPr>
                <w:rFonts w:ascii="Arial" w:hAnsi="Arial" w:cs="Arial"/>
              </w:rPr>
              <w:t xml:space="preserve">" having the </w:t>
            </w:r>
            <w:bookmarkStart w:id="376" w:name="_DV_C15"/>
            <w:r>
              <w:rPr>
                <w:rFonts w:ascii="Arial" w:hAnsi="Arial" w:cs="Arial"/>
              </w:rPr>
              <w:t>respective meanings</w:t>
            </w:r>
            <w:bookmarkStart w:id="377" w:name="_DV_M6"/>
            <w:bookmarkEnd w:id="376"/>
            <w:bookmarkEnd w:id="377"/>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E43116">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78" w:name="_DV_M4"/>
            <w:bookmarkEnd w:id="378"/>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E43116">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00E43116">
        <w:trPr>
          <w:gridAfter w:val="1"/>
          <w:wAfter w:w="29" w:type="dxa"/>
          <w:trHeight w:val="300"/>
          <w:ins w:id="379" w:author="Author"/>
        </w:trPr>
        <w:tc>
          <w:tcPr>
            <w:tcW w:w="2695" w:type="dxa"/>
          </w:tcPr>
          <w:p w14:paraId="228AD7FF" w14:textId="73BD4785" w:rsidR="00A64070" w:rsidRPr="004C08E0" w:rsidRDefault="00A64070" w:rsidP="00A64070">
            <w:pPr>
              <w:rPr>
                <w:ins w:id="380" w:author="Author"/>
                <w:rFonts w:ascii="Arial" w:hAnsi="Arial" w:cs="Arial"/>
                <w:b/>
                <w:bCs/>
                <w:szCs w:val="22"/>
              </w:rPr>
            </w:pPr>
            <w:ins w:id="381"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382" w:author="Author"/>
                <w:rFonts w:ascii="Arial" w:hAnsi="Arial" w:cs="Arial"/>
                <w:szCs w:val="22"/>
              </w:rPr>
            </w:pPr>
            <w:ins w:id="383"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384" w:author="Author"/>
                <w:rFonts w:ascii="Arial" w:hAnsi="Arial" w:cs="Arial"/>
                <w:szCs w:val="22"/>
              </w:rPr>
            </w:pPr>
          </w:p>
        </w:tc>
      </w:tr>
      <w:tr w:rsidR="00A64070" w14:paraId="674F9262" w14:textId="77777777" w:rsidTr="00E43116">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E43116">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E43116">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E43116">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E43116">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E43116">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E43116">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00E43116">
        <w:trPr>
          <w:gridAfter w:val="1"/>
          <w:wAfter w:w="29" w:type="dxa"/>
          <w:trHeight w:val="300"/>
          <w:ins w:id="385" w:author="Author"/>
        </w:trPr>
        <w:tc>
          <w:tcPr>
            <w:tcW w:w="2695" w:type="dxa"/>
          </w:tcPr>
          <w:p w14:paraId="1C5F61EE" w14:textId="047F84EE" w:rsidR="00600E6C" w:rsidRPr="00CB2272" w:rsidRDefault="00CB2272" w:rsidP="003951BC">
            <w:pPr>
              <w:rPr>
                <w:ins w:id="386" w:author="Author"/>
                <w:rFonts w:ascii="Arial" w:hAnsi="Arial" w:cs="Arial"/>
                <w:b/>
                <w:bCs/>
                <w:szCs w:val="22"/>
              </w:rPr>
            </w:pPr>
            <w:ins w:id="387"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388" w:author="Author"/>
                <w:rFonts w:ascii="Arial" w:hAnsi="Arial" w:cs="Arial"/>
                <w:szCs w:val="22"/>
              </w:rPr>
            </w:pPr>
            <w:ins w:id="389"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390" w:author="Author"/>
                <w:rFonts w:ascii="Arial" w:hAnsi="Arial" w:cs="Arial"/>
                <w:szCs w:val="22"/>
              </w:rPr>
            </w:pPr>
          </w:p>
        </w:tc>
      </w:tr>
      <w:tr w:rsidR="00A64070" w14:paraId="470338EA" w14:textId="77777777" w:rsidTr="00E43116">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E43116">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E43116">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E43116">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E43116">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E43116">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E43116">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E43116">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E43116">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E43116">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391" w:name="_BPDCI_136"/>
            <w:r w:rsidRPr="0019675B">
              <w:rPr>
                <w:rFonts w:ascii="Arial" w:hAnsi="Arial" w:cs="Arial"/>
                <w:b/>
                <w:bCs/>
              </w:rPr>
              <w:t>“Related Person”</w:t>
            </w:r>
            <w:bookmarkEnd w:id="391"/>
          </w:p>
        </w:tc>
        <w:tc>
          <w:tcPr>
            <w:tcW w:w="7625" w:type="dxa"/>
          </w:tcPr>
          <w:p w14:paraId="0DC49BBE" w14:textId="0A6DECB9" w:rsidR="00A64070" w:rsidRPr="0019675B" w:rsidRDefault="00A64070" w:rsidP="00A64070">
            <w:pPr>
              <w:pStyle w:val="BodyText"/>
              <w:jc w:val="both"/>
              <w:rPr>
                <w:rFonts w:ascii="Arial" w:hAnsi="Arial" w:cs="Arial"/>
              </w:rPr>
            </w:pPr>
            <w:bookmarkStart w:id="392"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392"/>
          </w:p>
        </w:tc>
      </w:tr>
      <w:tr w:rsidR="00A64070" w14:paraId="1FC290CF" w14:textId="77777777" w:rsidTr="00E43116">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E43116">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393"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5C104111" w:rsidRPr="60995ED3">
              <w:rPr>
                <w:rFonts w:ascii="Arial" w:hAnsi="Arial" w:cs="Arial"/>
                <w:b/>
                <w:bCs/>
              </w:rPr>
              <w:t>;</w:t>
            </w:r>
          </w:p>
        </w:tc>
      </w:tr>
      <w:tr w:rsidR="00A64070" w14:paraId="43C67D02" w14:textId="77777777" w:rsidTr="00E43116">
        <w:trPr>
          <w:gridAfter w:val="1"/>
          <w:wAfter w:w="29" w:type="dxa"/>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394" w:author="Author">
              <w:r w:rsidR="00A64070" w:rsidRPr="60995ED3" w:rsidDel="5C104111">
                <w:rPr>
                  <w:rFonts w:ascii="Arial" w:hAnsi="Arial" w:cs="Arial"/>
                </w:rPr>
                <w:delText>,</w:delText>
              </w:r>
            </w:del>
            <w:r>
              <w:rPr>
                <w:rFonts w:ascii="Arial" w:hAnsi="Arial" w:cs="Arial"/>
                <w:snapToGrid w:val="0"/>
              </w:rPr>
              <w:t xml:space="preserve"> </w:t>
            </w:r>
            <w:del w:id="395" w:author="Author">
              <w:r w:rsidR="00A64070" w:rsidRPr="60995ED3" w:rsidDel="5C104111">
                <w:rPr>
                  <w:rFonts w:ascii="Arial" w:hAnsi="Arial" w:cs="Arial"/>
                </w:rPr>
                <w:delText xml:space="preserve">and does not intend to be the subject of a </w:delText>
              </w:r>
              <w:r w:rsidR="00A64070" w:rsidRPr="60995ED3" w:rsidDel="5C104111">
                <w:rPr>
                  <w:rFonts w:ascii="Arial" w:hAnsi="Arial" w:cs="Arial"/>
                  <w:b/>
                  <w:bCs/>
                </w:rPr>
                <w:delText>Bilateral Agreement</w:delText>
              </w:r>
            </w:del>
            <w:r w:rsidRPr="60995ED3">
              <w:rPr>
                <w:rFonts w:ascii="Arial" w:hAnsi="Arial" w:cs="Arial"/>
                <w:b/>
                <w:bCs/>
                <w:snapToGrid w:val="0"/>
              </w:rPr>
              <w:t>;</w:t>
            </w:r>
          </w:p>
        </w:tc>
      </w:tr>
      <w:tr w:rsidR="00A64070" w14:paraId="025FF6C7" w14:textId="77777777" w:rsidTr="00E43116">
        <w:trPr>
          <w:gridAfter w:val="1"/>
          <w:wAfter w:w="29" w:type="dxa"/>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396" w:name="_BPDCD_138"/>
            <w:r>
              <w:rPr>
                <w:rFonts w:ascii="Arial" w:hAnsi="Arial" w:cs="Arial"/>
                <w:strike/>
                <w:snapToGrid w:val="0"/>
                <w:color w:val="FF0000"/>
              </w:rPr>
              <w:t>.</w:t>
            </w:r>
            <w:r>
              <w:rPr>
                <w:rFonts w:ascii="Arial" w:hAnsi="Arial" w:cs="Arial"/>
                <w:snapToGrid w:val="0"/>
                <w:color w:val="0000FF"/>
                <w:u w:val="double"/>
              </w:rPr>
              <w:t>;</w:t>
            </w:r>
            <w:bookmarkEnd w:id="396"/>
          </w:p>
        </w:tc>
      </w:tr>
      <w:tr w:rsidR="00A64070" w14:paraId="29B539BC" w14:textId="77777777" w:rsidTr="00E43116">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E43116">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E43116">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E43116">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E43116">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00E43116">
        <w:trPr>
          <w:gridAfter w:val="1"/>
          <w:wAfter w:w="29" w:type="dxa"/>
          <w:trHeight w:val="300"/>
          <w:del w:id="397" w:author="Author"/>
        </w:trPr>
        <w:tc>
          <w:tcPr>
            <w:tcW w:w="2695" w:type="dxa"/>
          </w:tcPr>
          <w:p w14:paraId="01ABF031" w14:textId="1A10D844" w:rsidR="00A64070" w:rsidDel="00EF1BA5" w:rsidRDefault="00A64070" w:rsidP="00A64070">
            <w:pPr>
              <w:pStyle w:val="BodyText"/>
              <w:rPr>
                <w:del w:id="398" w:author="Author"/>
                <w:rFonts w:ascii="Arial" w:hAnsi="Arial" w:cs="Arial"/>
                <w:b/>
                <w:bCs/>
              </w:rPr>
            </w:pPr>
            <w:del w:id="399"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400" w:author="Author"/>
                <w:rFonts w:ascii="Arial" w:hAnsi="Arial" w:cs="Arial"/>
              </w:rPr>
            </w:pPr>
            <w:del w:id="401"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02" w:name="_BPDCD_140"/>
              <w:r w:rsidRPr="0019675B" w:rsidDel="00EF1BA5">
                <w:rPr>
                  <w:rFonts w:ascii="Arial" w:hAnsi="Arial" w:cs="Arial"/>
                  <w:snapToGrid w:val="0"/>
                  <w:color w:val="0000FF"/>
                </w:rPr>
                <w:delText>;</w:delText>
              </w:r>
              <w:bookmarkEnd w:id="402"/>
            </w:del>
          </w:p>
        </w:tc>
      </w:tr>
      <w:tr w:rsidR="00A64070" w14:paraId="10D5DBA6" w14:textId="77777777" w:rsidTr="00E43116">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03" w:name="_BPDCD_141"/>
            <w:r w:rsidRPr="0019675B">
              <w:rPr>
                <w:rFonts w:ascii="Arial" w:hAnsi="Arial" w:cs="Arial"/>
              </w:rPr>
              <w:t>;</w:t>
            </w:r>
            <w:bookmarkEnd w:id="403"/>
          </w:p>
        </w:tc>
      </w:tr>
      <w:tr w:rsidR="00A64070" w14:paraId="5D5A2366" w14:textId="77777777" w:rsidTr="00E43116">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04" w:name="_BPDCD_142"/>
            <w:r w:rsidRPr="0019675B">
              <w:rPr>
                <w:rFonts w:ascii="Arial" w:hAnsi="Arial" w:cs="Arial"/>
                <w:lang w:val="en-US"/>
              </w:rPr>
              <w:t>;</w:t>
            </w:r>
            <w:bookmarkEnd w:id="404"/>
          </w:p>
        </w:tc>
      </w:tr>
      <w:tr w:rsidR="00A64070" w14:paraId="5589F294" w14:textId="77777777" w:rsidTr="00E43116">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E43116">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E43116">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E43116">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05" w:name="_BPDCD_143"/>
            <w:r w:rsidRPr="009D15BA">
              <w:rPr>
                <w:rFonts w:ascii="Arial" w:hAnsi="Arial" w:cs="Arial"/>
              </w:rPr>
              <w:t>;</w:t>
            </w:r>
            <w:bookmarkEnd w:id="405"/>
          </w:p>
        </w:tc>
      </w:tr>
      <w:tr w:rsidR="00E34804" w14:paraId="17DC2041" w14:textId="77777777" w:rsidTr="00E43116">
        <w:trPr>
          <w:gridAfter w:val="1"/>
          <w:wAfter w:w="29" w:type="dxa"/>
          <w:trHeight w:val="300"/>
          <w:ins w:id="406" w:author="Author"/>
        </w:trPr>
        <w:tc>
          <w:tcPr>
            <w:tcW w:w="2695" w:type="dxa"/>
          </w:tcPr>
          <w:p w14:paraId="6ACDAE20" w14:textId="4B782CFB" w:rsidR="00E34804" w:rsidRDefault="00E34804" w:rsidP="00E34804">
            <w:pPr>
              <w:pStyle w:val="BodyText"/>
              <w:rPr>
                <w:ins w:id="407" w:author="Author"/>
                <w:rFonts w:ascii="Arial" w:hAnsi="Arial" w:cs="Arial"/>
                <w:b/>
                <w:bCs/>
              </w:rPr>
            </w:pPr>
            <w:ins w:id="408"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09" w:author="Author"/>
                <w:rFonts w:ascii="Arial" w:hAnsi="Arial" w:cs="Arial"/>
                <w:szCs w:val="22"/>
              </w:rPr>
            </w:pPr>
            <w:ins w:id="410"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11" w:author="Author"/>
                <w:rFonts w:ascii="Arial" w:hAnsi="Arial" w:cs="Arial"/>
                <w:szCs w:val="22"/>
              </w:rPr>
            </w:pPr>
          </w:p>
        </w:tc>
      </w:tr>
      <w:tr w:rsidR="00E34804" w14:paraId="21DDAED4" w14:textId="77777777" w:rsidTr="00E43116">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E43116">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12" w:name="_BPDCD_144"/>
            <w:r w:rsidRPr="0019675B">
              <w:rPr>
                <w:rFonts w:ascii="Arial" w:hAnsi="Arial" w:cs="Arial"/>
              </w:rPr>
              <w:t>as</w:t>
            </w:r>
            <w:r w:rsidRPr="0019675B">
              <w:rPr>
                <w:rFonts w:ascii="Arial" w:hAnsi="Arial" w:cs="Arial"/>
                <w:color w:val="0000FF"/>
              </w:rPr>
              <w:t xml:space="preserve"> </w:t>
            </w:r>
            <w:bookmarkEnd w:id="412"/>
            <w:r w:rsidRPr="0019675B">
              <w:rPr>
                <w:rFonts w:ascii="Arial" w:hAnsi="Arial" w:cs="Arial"/>
              </w:rPr>
              <w:t>defined in Paragraph 8A.4.1.3</w:t>
            </w:r>
            <w:bookmarkStart w:id="413" w:name="_BPDCD_145"/>
            <w:r w:rsidRPr="0019675B">
              <w:rPr>
                <w:rFonts w:ascii="Arial" w:hAnsi="Arial" w:cs="Arial"/>
              </w:rPr>
              <w:t>;</w:t>
            </w:r>
            <w:bookmarkEnd w:id="413"/>
          </w:p>
        </w:tc>
      </w:tr>
      <w:tr w:rsidR="00E34804" w14:paraId="020C019C" w14:textId="77777777" w:rsidTr="00E43116">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14" w:name="_BPDCD_146"/>
            <w:r w:rsidRPr="0019675B">
              <w:rPr>
                <w:rFonts w:ascii="Arial" w:hAnsi="Arial" w:cs="Arial"/>
              </w:rPr>
              <w:t>;</w:t>
            </w:r>
            <w:bookmarkEnd w:id="414"/>
          </w:p>
        </w:tc>
      </w:tr>
      <w:tr w:rsidR="00E34804" w14:paraId="1CCF5579" w14:textId="77777777" w:rsidTr="00E43116">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E43116">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E43116">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15" w:name="_DV_C139"/>
            <w:r>
              <w:rPr>
                <w:rFonts w:ascii="Arial" w:hAnsi="Arial" w:cs="Arial"/>
              </w:rPr>
              <w:t>The higher of:</w:t>
            </w:r>
            <w:bookmarkEnd w:id="415"/>
          </w:p>
          <w:p w14:paraId="499D174C" w14:textId="77777777" w:rsidR="00E34804" w:rsidRDefault="00E34804" w:rsidP="00E34804">
            <w:pPr>
              <w:pStyle w:val="BodyText"/>
              <w:jc w:val="both"/>
              <w:rPr>
                <w:rFonts w:ascii="Arial" w:hAnsi="Arial" w:cs="Arial"/>
              </w:rPr>
            </w:pPr>
            <w:bookmarkStart w:id="416"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17" w:name="_DV_C141"/>
            <w:bookmarkEnd w:id="416"/>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17"/>
          </w:p>
          <w:p w14:paraId="7932BDA1" w14:textId="77777777" w:rsidR="00E34804" w:rsidRDefault="00E34804" w:rsidP="00E34804">
            <w:pPr>
              <w:pStyle w:val="BodyText"/>
              <w:jc w:val="both"/>
              <w:rPr>
                <w:rFonts w:ascii="Arial" w:hAnsi="Arial" w:cs="Arial"/>
              </w:rPr>
            </w:pPr>
            <w:bookmarkStart w:id="418" w:name="_DV_C142"/>
            <w:r>
              <w:rPr>
                <w:rFonts w:ascii="Arial" w:hAnsi="Arial" w:cs="Arial"/>
              </w:rPr>
              <w:t>A or B are then multiplied by:</w:t>
            </w:r>
            <w:bookmarkEnd w:id="418"/>
          </w:p>
          <w:p w14:paraId="2AA1CC9D" w14:textId="77777777" w:rsidR="00E34804" w:rsidRDefault="00E34804" w:rsidP="00E34804">
            <w:pPr>
              <w:pStyle w:val="BodyText"/>
              <w:jc w:val="both"/>
              <w:rPr>
                <w:rFonts w:ascii="Arial" w:hAnsi="Arial" w:cs="Arial"/>
              </w:rPr>
            </w:pPr>
            <w:bookmarkStart w:id="419" w:name="_DV_C143"/>
            <w:r>
              <w:rPr>
                <w:rFonts w:ascii="Arial" w:hAnsi="Arial" w:cs="Arial"/>
              </w:rPr>
              <w:t>the MW arrived at after deducting from the Transmission Entry Capacity for the Connection Site the Restricted MW Export Level;</w:t>
            </w:r>
            <w:bookmarkEnd w:id="419"/>
          </w:p>
        </w:tc>
      </w:tr>
      <w:tr w:rsidR="00E34804" w14:paraId="36499F13" w14:textId="77777777" w:rsidTr="00E43116">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20" w:name="_DV_C137"/>
            <w:r>
              <w:rPr>
                <w:rFonts w:ascii="Arial" w:hAnsi="Arial" w:cs="Arial"/>
                <w:b/>
                <w:bCs/>
              </w:rPr>
              <w:t>"Restricted Export Level Period"</w:t>
            </w:r>
            <w:bookmarkEnd w:id="420"/>
          </w:p>
        </w:tc>
        <w:tc>
          <w:tcPr>
            <w:tcW w:w="7625" w:type="dxa"/>
          </w:tcPr>
          <w:p w14:paraId="76F87FBE" w14:textId="77777777" w:rsidR="00E34804" w:rsidRDefault="00E34804" w:rsidP="00E34804">
            <w:pPr>
              <w:spacing w:after="240"/>
              <w:rPr>
                <w:rFonts w:ascii="Arial" w:hAnsi="Arial" w:cs="Arial"/>
              </w:rPr>
            </w:pPr>
            <w:bookmarkStart w:id="421" w:name="_DV_C138"/>
            <w:r>
              <w:rPr>
                <w:rFonts w:ascii="Arial" w:hAnsi="Arial" w:cs="Arial"/>
              </w:rPr>
              <w:t>as defined in Paragraph 4.2A.4(b)(ii);</w:t>
            </w:r>
            <w:bookmarkEnd w:id="421"/>
          </w:p>
        </w:tc>
      </w:tr>
      <w:tr w:rsidR="00E34804" w14:paraId="4F12EA54" w14:textId="77777777" w:rsidTr="00E43116">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22" w:name="_DV_C144"/>
            <w:r>
              <w:rPr>
                <w:rFonts w:ascii="Arial" w:hAnsi="Arial" w:cs="Arial"/>
                <w:b/>
                <w:bCs/>
              </w:rPr>
              <w:t>"Restricted MW Export Level"</w:t>
            </w:r>
            <w:bookmarkEnd w:id="422"/>
          </w:p>
        </w:tc>
        <w:tc>
          <w:tcPr>
            <w:tcW w:w="7625" w:type="dxa"/>
          </w:tcPr>
          <w:p w14:paraId="5DB3A021" w14:textId="77777777" w:rsidR="00E34804" w:rsidRDefault="00E34804" w:rsidP="00E34804">
            <w:pPr>
              <w:spacing w:after="240"/>
              <w:rPr>
                <w:rFonts w:ascii="Arial" w:hAnsi="Arial" w:cs="Arial"/>
              </w:rPr>
            </w:pPr>
            <w:bookmarkStart w:id="423" w:name="_DV_C145"/>
            <w:r>
              <w:rPr>
                <w:rFonts w:ascii="Arial" w:hAnsi="Arial" w:cs="Arial"/>
              </w:rPr>
              <w:t>as defined in Paragraph 4.2A.2.1(c)(i);</w:t>
            </w:r>
            <w:bookmarkEnd w:id="423"/>
          </w:p>
        </w:tc>
      </w:tr>
      <w:tr w:rsidR="00E34804" w14:paraId="0B984F66" w14:textId="77777777" w:rsidTr="00E43116">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24" w:name="_DV_C146"/>
            <w:r>
              <w:rPr>
                <w:rFonts w:ascii="Arial" w:hAnsi="Arial" w:cs="Arial"/>
                <w:b/>
                <w:bCs/>
                <w:color w:val="000000"/>
                <w:w w:val="0"/>
              </w:rPr>
              <w:t>"Restrictions on Availability"</w:t>
            </w:r>
          </w:p>
          <w:bookmarkEnd w:id="424"/>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25"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25"/>
          </w:p>
        </w:tc>
      </w:tr>
      <w:tr w:rsidR="00E34804" w14:paraId="5C97CB93" w14:textId="77777777" w:rsidTr="00E43116">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E43116">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26" w:name="_BPDCD_147"/>
            <w:r w:rsidRPr="0019675B">
              <w:rPr>
                <w:rFonts w:ascii="Arial" w:hAnsi="Arial" w:cs="Arial"/>
              </w:rPr>
              <w:t>;</w:t>
            </w:r>
            <w:bookmarkEnd w:id="426"/>
          </w:p>
        </w:tc>
      </w:tr>
      <w:tr w:rsidR="00E34804" w14:paraId="0CFFF37D" w14:textId="77777777" w:rsidTr="00E43116">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27" w:name="_BPDCD_148"/>
            <w:r w:rsidRPr="0019675B">
              <w:rPr>
                <w:rFonts w:ascii="Arial" w:hAnsi="Arial" w:cs="Arial"/>
              </w:rPr>
              <w:t>;</w:t>
            </w:r>
            <w:bookmarkEnd w:id="427"/>
          </w:p>
        </w:tc>
      </w:tr>
      <w:tr w:rsidR="00E34804" w14:paraId="4B874DE2" w14:textId="77777777" w:rsidTr="00E43116">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E43116">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E43116">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E43116">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E43116">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E43116">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E43116">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E43116">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E43116">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E43116">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E43116">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E43116">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E43116">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E43116">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E43116">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E43116">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28" w:name="_DV_C148"/>
            <w:r>
              <w:rPr>
                <w:rFonts w:ascii="Arial" w:hAnsi="Arial" w:cs="Arial"/>
                <w:b/>
                <w:bCs/>
              </w:rPr>
              <w:t>"Security Requirement"</w:t>
            </w:r>
            <w:bookmarkEnd w:id="428"/>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29" w:name="_BPDCD_150"/>
            <w:r w:rsidRPr="0019675B">
              <w:rPr>
                <w:rFonts w:ascii="Arial Bold" w:hAnsi="Arial Bold" w:cs="Arial"/>
                <w:b/>
                <w:bCs/>
              </w:rPr>
              <w:t>The Company</w:t>
            </w:r>
            <w:r w:rsidRPr="0019675B">
              <w:rPr>
                <w:rFonts w:ascii="Arial Bold" w:hAnsi="Arial Bold" w:cs="Arial"/>
              </w:rPr>
              <w:t xml:space="preserve"> </w:t>
            </w:r>
            <w:bookmarkEnd w:id="429"/>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E43116">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E43116">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E43116">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E43116">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E43116">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E43116">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E43116">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E43116">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E43116">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E43116">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E43116">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30" w:name="_BPDCD_151"/>
            <w:r w:rsidRPr="0019675B">
              <w:rPr>
                <w:rFonts w:ascii="Arial" w:hAnsi="Arial" w:cs="Arial"/>
              </w:rPr>
              <w:t>;</w:t>
            </w:r>
            <w:bookmarkEnd w:id="430"/>
          </w:p>
        </w:tc>
      </w:tr>
      <w:tr w:rsidR="00E34804" w14:paraId="48DC5CED" w14:textId="77777777" w:rsidTr="00E43116">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E43116">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E43116">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E43116">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E43116">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E43116">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E43116">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E43116">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31"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32" w:name="_BPDCD_152"/>
            <w:r w:rsidRPr="60995ED3">
              <w:rPr>
                <w:rFonts w:ascii="Arial" w:hAnsi="Arial" w:cs="Arial"/>
                <w:color w:val="0000FF"/>
              </w:rPr>
              <w:t>;</w:t>
            </w:r>
            <w:bookmarkEnd w:id="432"/>
          </w:p>
        </w:tc>
      </w:tr>
      <w:tr w:rsidR="00E34804" w14:paraId="1F707E2E" w14:textId="77777777" w:rsidTr="00E43116">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E43116">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E43116">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E43116">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E43116">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E43116">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E43116">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33" w:name="_BPDCD_153"/>
            <w:r w:rsidRPr="0019675B">
              <w:rPr>
                <w:rFonts w:ascii="Arial" w:hAnsi="Arial" w:cs="Arial"/>
              </w:rPr>
              <w:t xml:space="preserve">does not fall within the scope of </w:t>
            </w:r>
            <w:bookmarkEnd w:id="43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3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3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E43116">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E43116">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E43116">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E43116">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E43116">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E43116">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E43116">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E43116">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35" w:name="_BPDCI_155"/>
            <w:bookmarkStart w:id="436" w:name="_DV_C150"/>
            <w:r w:rsidRPr="0019675B">
              <w:rPr>
                <w:rFonts w:ascii="Arial" w:hAnsi="Arial" w:cs="Arial"/>
                <w:b/>
                <w:bCs/>
                <w:lang w:val="en-US"/>
              </w:rPr>
              <w:t>"STC"</w:t>
            </w:r>
            <w:bookmarkEnd w:id="435"/>
            <w:bookmarkEnd w:id="436"/>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37" w:name="_BPDCI_156"/>
            <w:r w:rsidRPr="5659255A">
              <w:rPr>
                <w:rFonts w:ascii="Arial" w:hAnsi="Arial" w:cs="Arial"/>
              </w:rPr>
              <w:t xml:space="preserve">the </w:t>
            </w:r>
            <w:bookmarkStart w:id="438" w:name="_BPDCI_157"/>
            <w:bookmarkEnd w:id="437"/>
            <w:r w:rsidRPr="5659255A">
              <w:rPr>
                <w:rFonts w:ascii="Arial" w:hAnsi="Arial" w:cs="Arial"/>
                <w:b/>
                <w:bCs/>
                <w:lang w:val="en-US"/>
              </w:rPr>
              <w:t>System Operator - Transmission Owner Code</w:t>
            </w:r>
            <w:bookmarkEnd w:id="438"/>
            <w:r w:rsidRPr="5659255A">
              <w:rPr>
                <w:rFonts w:ascii="Arial" w:hAnsi="Arial" w:cs="Arial"/>
                <w:b/>
                <w:bCs/>
                <w:lang w:val="en-US"/>
              </w:rPr>
              <w:t xml:space="preserve"> </w:t>
            </w:r>
            <w:bookmarkStart w:id="439"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39"/>
          </w:p>
        </w:tc>
      </w:tr>
      <w:tr w:rsidR="00E34804" w14:paraId="770B2397" w14:textId="77777777" w:rsidTr="00E43116">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E43116">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40" w:name="_BPDCD_159"/>
            <w:r w:rsidRPr="0019675B">
              <w:rPr>
                <w:rFonts w:ascii="Arial" w:hAnsi="Arial" w:cs="Arial"/>
                <w:color w:val="0000FF"/>
              </w:rPr>
              <w:t>;</w:t>
            </w:r>
            <w:bookmarkEnd w:id="440"/>
          </w:p>
        </w:tc>
      </w:tr>
      <w:tr w:rsidR="00E34804" w14:paraId="70324469" w14:textId="77777777" w:rsidTr="00E43116">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41" w:name="_BPDCD_160"/>
            <w:r w:rsidRPr="0019675B">
              <w:rPr>
                <w:rFonts w:ascii="Arial" w:hAnsi="Arial" w:cs="Arial"/>
              </w:rPr>
              <w:t>;</w:t>
            </w:r>
            <w:bookmarkEnd w:id="441"/>
          </w:p>
        </w:tc>
      </w:tr>
      <w:tr w:rsidR="00E34804" w14:paraId="147DC459" w14:textId="77777777" w:rsidTr="00E43116">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42" w:name="_BPDCD_161"/>
            <w:r w:rsidRPr="00530856">
              <w:rPr>
                <w:rFonts w:ascii="Arial" w:hAnsi="Arial" w:cs="Arial"/>
              </w:rPr>
              <w:t>;</w:t>
            </w:r>
            <w:bookmarkEnd w:id="442"/>
          </w:p>
        </w:tc>
      </w:tr>
      <w:tr w:rsidR="00E34804" w14:paraId="40B362B1" w14:textId="77777777" w:rsidTr="00E43116">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43" w:name="_BPDCD_162"/>
            <w:r w:rsidRPr="00530856">
              <w:rPr>
                <w:rFonts w:ascii="Arial" w:hAnsi="Arial" w:cs="Arial"/>
              </w:rPr>
              <w:t>;</w:t>
            </w:r>
            <w:bookmarkEnd w:id="443"/>
          </w:p>
        </w:tc>
      </w:tr>
      <w:tr w:rsidR="00E34804" w14:paraId="2972AC64" w14:textId="77777777" w:rsidTr="00E43116">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44" w:name="_BPDCD_163"/>
            <w:r w:rsidRPr="00530856">
              <w:rPr>
                <w:rFonts w:ascii="Arial" w:hAnsi="Arial" w:cs="Arial"/>
              </w:rPr>
              <w:t>;</w:t>
            </w:r>
            <w:bookmarkEnd w:id="444"/>
          </w:p>
        </w:tc>
      </w:tr>
      <w:tr w:rsidR="00E34804" w14:paraId="4FDA6CD3" w14:textId="77777777" w:rsidTr="00E43116">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45" w:name="_BPDCD_164"/>
            <w:r w:rsidRPr="00530856">
              <w:rPr>
                <w:rFonts w:ascii="Arial" w:hAnsi="Arial" w:cs="Arial"/>
                <w:color w:val="0000FF"/>
              </w:rPr>
              <w:t>;</w:t>
            </w:r>
            <w:bookmarkEnd w:id="445"/>
          </w:p>
        </w:tc>
      </w:tr>
      <w:tr w:rsidR="00E34804" w14:paraId="41CC5EC5" w14:textId="77777777" w:rsidTr="00E43116">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46" w:name="_BPDCD_165"/>
            <w:r w:rsidRPr="00530856">
              <w:rPr>
                <w:rFonts w:ascii="Arial" w:hAnsi="Arial" w:cs="Arial"/>
                <w:color w:val="0000FF"/>
              </w:rPr>
              <w:t>;</w:t>
            </w:r>
            <w:bookmarkEnd w:id="446"/>
          </w:p>
        </w:tc>
      </w:tr>
      <w:tr w:rsidR="00E34804" w14:paraId="40FB2753" w14:textId="77777777" w:rsidTr="00E43116">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47" w:name="_BPDCD_166"/>
            <w:r w:rsidRPr="00530856">
              <w:rPr>
                <w:rFonts w:ascii="Arial" w:hAnsi="Arial" w:cs="Arial"/>
              </w:rPr>
              <w:t>;</w:t>
            </w:r>
            <w:bookmarkEnd w:id="447"/>
          </w:p>
        </w:tc>
      </w:tr>
      <w:tr w:rsidR="00E34804" w14:paraId="347FFC65" w14:textId="77777777" w:rsidTr="00E43116">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E43116">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E43116">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E43116">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E43116">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E43116">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E43116">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E43116">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E43116">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E43116">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E43116">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E43116">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E43116">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E43116">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E43116">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E43116">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448" w:name="_DV_C152"/>
            <w:r>
              <w:rPr>
                <w:rStyle w:val="DeltaViewInsertion"/>
                <w:rFonts w:ascii="Arial" w:hAnsi="Arial" w:cs="Arial"/>
                <w:b/>
                <w:bCs/>
                <w:color w:val="auto"/>
                <w:w w:val="0"/>
                <w:u w:val="none"/>
              </w:rPr>
              <w:t>"System to Generator Operational Intertripping Scheme"</w:t>
            </w:r>
            <w:bookmarkEnd w:id="448"/>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E43116">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E43116">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49" w:name="_BPDCD_168"/>
            <w:r w:rsidRPr="00530856">
              <w:rPr>
                <w:rFonts w:ascii="Arial" w:hAnsi="Arial" w:cs="Arial"/>
                <w:lang w:val="en-US"/>
              </w:rPr>
              <w:t>;</w:t>
            </w:r>
            <w:bookmarkEnd w:id="449"/>
          </w:p>
        </w:tc>
      </w:tr>
      <w:tr w:rsidR="00E34804" w14:paraId="1903594E" w14:textId="77777777" w:rsidTr="00E43116">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50" w:name="_BPDCD_170"/>
            <w:r w:rsidRPr="00530856">
              <w:rPr>
                <w:rFonts w:ascii="Arial" w:hAnsi="Arial" w:cs="Arial"/>
              </w:rPr>
              <w:t>;</w:t>
            </w:r>
            <w:bookmarkEnd w:id="450"/>
          </w:p>
        </w:tc>
      </w:tr>
      <w:tr w:rsidR="00E34804" w14:paraId="2AE992EA" w14:textId="77777777" w:rsidTr="00E43116">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51" w:name="_BPDCD_171"/>
            <w:r w:rsidRPr="00530856">
              <w:rPr>
                <w:rFonts w:ascii="Arial" w:hAnsi="Arial" w:cs="Arial"/>
                <w:color w:val="0000FF"/>
              </w:rPr>
              <w:t>;</w:t>
            </w:r>
            <w:bookmarkEnd w:id="451"/>
          </w:p>
          <w:p w14:paraId="16D600CE" w14:textId="35B23B69" w:rsidR="00E34804" w:rsidRDefault="00E34804" w:rsidP="00E34804">
            <w:pPr>
              <w:pStyle w:val="BodyText"/>
              <w:jc w:val="both"/>
              <w:rPr>
                <w:rFonts w:ascii="Arial" w:hAnsi="Arial" w:cs="Arial"/>
              </w:rPr>
            </w:pPr>
          </w:p>
        </w:tc>
      </w:tr>
      <w:tr w:rsidR="00E34804" w14:paraId="195E18CA" w14:textId="77777777" w:rsidTr="00E43116">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E43116">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52" w:name="_BPDCD_172"/>
            <w:r w:rsidRPr="00530856">
              <w:rPr>
                <w:rFonts w:ascii="Arial" w:hAnsi="Arial" w:cs="Arial"/>
                <w:szCs w:val="22"/>
              </w:rPr>
              <w:t>;</w:t>
            </w:r>
            <w:bookmarkEnd w:id="452"/>
          </w:p>
        </w:tc>
      </w:tr>
      <w:tr w:rsidR="00E34804" w14:paraId="72807373" w14:textId="77777777" w:rsidTr="00E43116">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53" w:name="_BPDCD_173"/>
            <w:r w:rsidRPr="00530856">
              <w:rPr>
                <w:rFonts w:ascii="Arial" w:hAnsi="Arial" w:cs="Arial"/>
                <w:szCs w:val="22"/>
                <w:lang w:val="en-US"/>
              </w:rPr>
              <w:t>;</w:t>
            </w:r>
            <w:bookmarkEnd w:id="453"/>
          </w:p>
        </w:tc>
      </w:tr>
      <w:tr w:rsidR="00E34804" w14:paraId="5092749F" w14:textId="77777777" w:rsidTr="00E43116">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54" w:name="_BPDCD_174"/>
            <w:r w:rsidRPr="00530856">
              <w:rPr>
                <w:rFonts w:ascii="Arial" w:hAnsi="Arial" w:cs="Arial"/>
                <w:szCs w:val="22"/>
                <w:lang w:val="en-US"/>
              </w:rPr>
              <w:t>;</w:t>
            </w:r>
            <w:bookmarkEnd w:id="454"/>
          </w:p>
        </w:tc>
      </w:tr>
      <w:tr w:rsidR="00E34804" w14:paraId="1BE3089C" w14:textId="77777777" w:rsidTr="00E43116">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55" w:name="_BPDCD_175"/>
            <w:r w:rsidRPr="00530856">
              <w:rPr>
                <w:rFonts w:ascii="Arial" w:hAnsi="Arial" w:cs="Arial"/>
                <w:szCs w:val="22"/>
                <w:lang w:val="en-US"/>
              </w:rPr>
              <w:t>;</w:t>
            </w:r>
            <w:bookmarkEnd w:id="455"/>
          </w:p>
        </w:tc>
      </w:tr>
      <w:tr w:rsidR="00E34804" w14:paraId="0225C6CF" w14:textId="77777777" w:rsidTr="00E43116">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56" w:name="_BPDCD_176"/>
            <w:r w:rsidRPr="00530856">
              <w:rPr>
                <w:rFonts w:ascii="Arial" w:hAnsi="Arial" w:cs="Arial"/>
                <w:szCs w:val="22"/>
                <w:lang w:val="en-US"/>
              </w:rPr>
              <w:t>;</w:t>
            </w:r>
            <w:bookmarkEnd w:id="456"/>
          </w:p>
        </w:tc>
      </w:tr>
      <w:tr w:rsidR="00E34804" w14:paraId="5483C78F" w14:textId="77777777" w:rsidTr="00E43116">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57" w:name="_BPDCD_177"/>
            <w:r w:rsidRPr="00530856">
              <w:rPr>
                <w:rFonts w:ascii="Arial" w:hAnsi="Arial" w:cs="Arial"/>
                <w:szCs w:val="22"/>
                <w:lang w:val="en-US"/>
              </w:rPr>
              <w:t>;</w:t>
            </w:r>
            <w:bookmarkEnd w:id="457"/>
          </w:p>
        </w:tc>
      </w:tr>
      <w:tr w:rsidR="00E34804" w14:paraId="30A2DDF8" w14:textId="77777777" w:rsidTr="00E43116">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58" w:name="_BPDCD_178"/>
            <w:r w:rsidRPr="00E236F2">
              <w:rPr>
                <w:rFonts w:ascii="Arial" w:hAnsi="Arial" w:cs="Arial"/>
                <w:szCs w:val="22"/>
                <w:lang w:val="en-US"/>
              </w:rPr>
              <w:t>;</w:t>
            </w:r>
            <w:bookmarkEnd w:id="458"/>
          </w:p>
        </w:tc>
      </w:tr>
      <w:tr w:rsidR="00E34804" w14:paraId="418D630C" w14:textId="77777777" w:rsidTr="00E43116">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59" w:name="_BPDCD_179"/>
            <w:r w:rsidRPr="00E236F2">
              <w:rPr>
                <w:rFonts w:ascii="Arial" w:hAnsi="Arial" w:cs="Arial"/>
                <w:szCs w:val="22"/>
                <w:lang w:val="en-US"/>
              </w:rPr>
              <w:t>;</w:t>
            </w:r>
            <w:bookmarkEnd w:id="459"/>
          </w:p>
        </w:tc>
      </w:tr>
      <w:tr w:rsidR="00E34804" w14:paraId="22842467" w14:textId="77777777" w:rsidTr="00E43116">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60" w:name="_BPDCD_180"/>
            <w:r w:rsidRPr="00E236F2">
              <w:rPr>
                <w:rFonts w:ascii="Arial" w:hAnsi="Arial" w:cs="Arial"/>
                <w:szCs w:val="22"/>
                <w:lang w:val="en-US"/>
              </w:rPr>
              <w:t>;</w:t>
            </w:r>
            <w:bookmarkEnd w:id="460"/>
          </w:p>
        </w:tc>
      </w:tr>
      <w:tr w:rsidR="00E34804" w14:paraId="4D11F411" w14:textId="77777777" w:rsidTr="00E43116">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61" w:name="_BPDCD_181"/>
            <w:r w:rsidRPr="00E236F2">
              <w:rPr>
                <w:rFonts w:ascii="Arial" w:hAnsi="Arial" w:cs="Arial"/>
                <w:color w:val="0000FF"/>
                <w:szCs w:val="22"/>
                <w:lang w:val="en-US"/>
              </w:rPr>
              <w:t>;</w:t>
            </w:r>
            <w:bookmarkEnd w:id="461"/>
          </w:p>
        </w:tc>
      </w:tr>
      <w:tr w:rsidR="00E34804" w14:paraId="69614ED9" w14:textId="77777777" w:rsidTr="00E43116">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62" w:name="_BPDCD_182"/>
            <w:r w:rsidRPr="00E236F2">
              <w:rPr>
                <w:rFonts w:ascii="Arial" w:hAnsi="Arial" w:cs="Arial"/>
                <w:szCs w:val="22"/>
                <w:lang w:val="en-US"/>
              </w:rPr>
              <w:t>;</w:t>
            </w:r>
            <w:bookmarkEnd w:id="462"/>
          </w:p>
        </w:tc>
      </w:tr>
      <w:tr w:rsidR="00E34804" w14:paraId="5BF83305" w14:textId="77777777" w:rsidTr="00E43116">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63" w:name="_BPDCD_183"/>
            <w:r w:rsidRPr="00E236F2">
              <w:rPr>
                <w:rFonts w:ascii="Arial" w:hAnsi="Arial" w:cs="Arial"/>
                <w:szCs w:val="22"/>
                <w:lang w:val="en-US"/>
              </w:rPr>
              <w:t>;</w:t>
            </w:r>
            <w:bookmarkEnd w:id="463"/>
          </w:p>
        </w:tc>
      </w:tr>
      <w:tr w:rsidR="00E34804" w14:paraId="0A14C918" w14:textId="77777777" w:rsidTr="00E43116">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E43116">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E43116">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E43116">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E43116">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E43116">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E43116">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64" w:name="_BPDCD_184"/>
            <w:r w:rsidRPr="5659255A">
              <w:rPr>
                <w:rFonts w:ascii="Arial" w:hAnsi="Arial" w:cs="Arial"/>
              </w:rPr>
              <w:t>;</w:t>
            </w:r>
            <w:bookmarkEnd w:id="464"/>
          </w:p>
        </w:tc>
      </w:tr>
      <w:tr w:rsidR="00E34804" w14:paraId="47332BF2" w14:textId="77777777" w:rsidTr="00E43116">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E43116">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465" w:name="_BPDCI_185"/>
            <w:r w:rsidRPr="00530856">
              <w:rPr>
                <w:rFonts w:ascii="Arial" w:hAnsi="Arial" w:cs="Arial"/>
                <w:b/>
                <w:bCs/>
              </w:rPr>
              <w:t>"The Company Prescribed Level"</w:t>
            </w:r>
            <w:bookmarkEnd w:id="465"/>
          </w:p>
        </w:tc>
        <w:tc>
          <w:tcPr>
            <w:tcW w:w="7625" w:type="dxa"/>
          </w:tcPr>
          <w:p w14:paraId="093B09CA" w14:textId="77777777" w:rsidR="00E34804" w:rsidRPr="00530856" w:rsidRDefault="00E34804" w:rsidP="00E34804">
            <w:pPr>
              <w:spacing w:after="240"/>
              <w:jc w:val="both"/>
              <w:rPr>
                <w:rFonts w:ascii="Arial" w:hAnsi="Arial" w:cs="Arial"/>
              </w:rPr>
            </w:pPr>
            <w:bookmarkStart w:id="466" w:name="_BPDCI_186"/>
            <w:r w:rsidRPr="00530856">
              <w:rPr>
                <w:rFonts w:ascii="Arial" w:hAnsi="Arial" w:cs="Arial"/>
              </w:rPr>
              <w:t xml:space="preserve">the forecast value of the regulatory asset value of </w:t>
            </w:r>
            <w:bookmarkStart w:id="467" w:name="_BPDCI_187"/>
            <w:bookmarkEnd w:id="466"/>
            <w:r>
              <w:rPr>
                <w:rFonts w:ascii="Arial" w:hAnsi="Arial" w:cs="Arial"/>
                <w:b/>
                <w:bCs/>
              </w:rPr>
              <w:t>NGET</w:t>
            </w:r>
            <w:r w:rsidRPr="00530856">
              <w:rPr>
                <w:rFonts w:ascii="Arial" w:hAnsi="Arial" w:cs="Arial"/>
              </w:rPr>
              <w:t xml:space="preserve"> </w:t>
            </w:r>
            <w:bookmarkStart w:id="468" w:name="_BPDCI_188"/>
            <w:bookmarkEnd w:id="46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69" w:name="_BPDCI_189"/>
            <w:bookmarkEnd w:id="468"/>
            <w:r w:rsidRPr="00530856">
              <w:rPr>
                <w:rFonts w:ascii="Arial" w:hAnsi="Arial" w:cs="Arial"/>
              </w:rPr>
              <w:t xml:space="preserve">The Company </w:t>
            </w:r>
            <w:bookmarkStart w:id="470" w:name="_BPDCI_190"/>
            <w:bookmarkEnd w:id="469"/>
            <w:r w:rsidRPr="00530856">
              <w:rPr>
                <w:rFonts w:ascii="Arial" w:hAnsi="Arial" w:cs="Arial"/>
              </w:rPr>
              <w:t xml:space="preserve">– Transmission Owner Final Proposals" such values to be published on </w:t>
            </w:r>
            <w:bookmarkStart w:id="471" w:name="_BPDCI_191"/>
            <w:bookmarkEnd w:id="47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72" w:name="_BPDCI_192"/>
            <w:bookmarkEnd w:id="47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72"/>
          </w:p>
        </w:tc>
      </w:tr>
      <w:tr w:rsidR="00E34804" w14:paraId="33CB6FAE" w14:textId="77777777" w:rsidTr="00E43116">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E43116">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E43116">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E43116">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E43116">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E43116">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E43116">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E43116">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E43116">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00E43116">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E43116">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E43116">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E43116">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E43116">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E43116">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E43116">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E43116">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E43116">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00E43116">
        <w:trPr>
          <w:gridAfter w:val="1"/>
          <w:wAfter w:w="29" w:type="dxa"/>
          <w:trHeight w:val="300"/>
          <w:ins w:id="473" w:author="Author"/>
        </w:trPr>
        <w:tc>
          <w:tcPr>
            <w:tcW w:w="2695" w:type="dxa"/>
          </w:tcPr>
          <w:p w14:paraId="409DD209" w14:textId="35BDF10D" w:rsidR="004272B9" w:rsidRPr="009E79CD" w:rsidRDefault="004272B9" w:rsidP="004272B9">
            <w:pPr>
              <w:pStyle w:val="BodyText"/>
              <w:rPr>
                <w:ins w:id="474" w:author="Author"/>
                <w:rFonts w:ascii="Arial" w:hAnsi="Arial" w:cs="Arial"/>
                <w:b/>
                <w:bCs/>
              </w:rPr>
            </w:pPr>
            <w:ins w:id="475"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476" w:author="Author"/>
                <w:rFonts w:ascii="Arial" w:hAnsi="Arial" w:cs="Arial"/>
                <w:szCs w:val="22"/>
              </w:rPr>
            </w:pPr>
            <w:ins w:id="477"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478" w:author="Author"/>
                <w:rFonts w:ascii="Arial" w:hAnsi="Arial" w:cs="Arial"/>
                <w:szCs w:val="22"/>
              </w:rPr>
            </w:pPr>
          </w:p>
        </w:tc>
      </w:tr>
      <w:tr w:rsidR="00BE60D5" w14:paraId="4C758EA8" w14:textId="77777777" w:rsidTr="00E43116">
        <w:trPr>
          <w:gridAfter w:val="1"/>
          <w:wAfter w:w="29" w:type="dxa"/>
          <w:trHeight w:val="300"/>
          <w:ins w:id="479" w:author="Author"/>
        </w:trPr>
        <w:tc>
          <w:tcPr>
            <w:tcW w:w="2695" w:type="dxa"/>
          </w:tcPr>
          <w:p w14:paraId="697FD89F" w14:textId="25F4944D" w:rsidR="00BE60D5" w:rsidRPr="009E79CD" w:rsidRDefault="00BE60D5" w:rsidP="00BE60D5">
            <w:pPr>
              <w:pStyle w:val="BodyText"/>
              <w:rPr>
                <w:ins w:id="480" w:author="Author"/>
                <w:rFonts w:ascii="Arial" w:hAnsi="Arial" w:cs="Arial"/>
                <w:b/>
                <w:bCs/>
              </w:rPr>
            </w:pPr>
            <w:ins w:id="481"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482" w:author="Author"/>
                <w:rFonts w:ascii="Arial" w:hAnsi="Arial" w:cs="Arial"/>
                <w:szCs w:val="22"/>
              </w:rPr>
            </w:pPr>
            <w:ins w:id="483"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484" w:author="Author"/>
                <w:rFonts w:ascii="Arial" w:hAnsi="Arial" w:cs="Arial"/>
                <w:szCs w:val="22"/>
              </w:rPr>
            </w:pPr>
          </w:p>
        </w:tc>
      </w:tr>
      <w:tr w:rsidR="00BE60D5" w14:paraId="641841E9" w14:textId="77777777" w:rsidTr="00E43116">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E43116">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E43116">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E43116">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E43116">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E43116">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E43116">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E43116">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E43116">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E43116">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E43116">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E43116">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E43116">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E43116">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E43116">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E43116">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E43116">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E43116">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E43116">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E43116">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E43116">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E43116">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E43116">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E43116">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E43116">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E43116">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E43116">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485" w:name="_BPDCD_198"/>
            <w:r w:rsidRPr="00530856">
              <w:rPr>
                <w:rFonts w:ascii="Arial Bold" w:hAnsi="Arial Bold" w:cs="Arial"/>
                <w:b/>
                <w:bCs/>
              </w:rPr>
              <w:t xml:space="preserve">The Company </w:t>
            </w:r>
            <w:bookmarkEnd w:id="48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E43116">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86" w:name="_BPDCD_199"/>
            <w:r w:rsidRPr="00530856">
              <w:rPr>
                <w:rFonts w:ascii="Arial" w:hAnsi="Arial" w:cs="Arial"/>
                <w:color w:val="0000FF"/>
              </w:rPr>
              <w:t>;</w:t>
            </w:r>
            <w:r>
              <w:rPr>
                <w:rFonts w:ascii="Arial" w:hAnsi="Arial" w:cs="Arial"/>
                <w:color w:val="0000FF"/>
                <w:u w:val="double"/>
              </w:rPr>
              <w:t xml:space="preserve"> </w:t>
            </w:r>
            <w:bookmarkEnd w:id="486"/>
          </w:p>
        </w:tc>
      </w:tr>
      <w:tr w:rsidR="00BE60D5" w14:paraId="5171EDF6" w14:textId="77777777" w:rsidTr="00E43116">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E43116">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E43116">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E43116">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E43116">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487" w:name="_BPDCD_200"/>
            <w:r w:rsidRPr="00530856">
              <w:rPr>
                <w:rFonts w:ascii="Arial" w:hAnsi="Arial" w:cs="Arial"/>
              </w:rPr>
              <w:t>14</w:t>
            </w:r>
            <w:bookmarkEnd w:id="487"/>
            <w:r>
              <w:rPr>
                <w:rFonts w:ascii="Arial" w:hAnsi="Arial" w:cs="Arial"/>
              </w:rPr>
              <w:t>;</w:t>
            </w:r>
          </w:p>
        </w:tc>
      </w:tr>
      <w:tr w:rsidR="00BE60D5" w14:paraId="4F5E3755" w14:textId="77777777" w:rsidTr="00E43116">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E43116">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E43116">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E43116">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E43116">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E43116">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E43116">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E43116">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E43116">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E43116">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E43116">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E43116">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E43116">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488" w:name="_BPDCD_201"/>
            <w:r w:rsidRPr="007454CC">
              <w:rPr>
                <w:rFonts w:ascii="Arial Bold" w:hAnsi="Arial Bold" w:cs="Arial"/>
                <w:b/>
                <w:bCs/>
              </w:rPr>
              <w:t>The Company</w:t>
            </w:r>
            <w:r w:rsidRPr="007454CC">
              <w:rPr>
                <w:rFonts w:ascii="Arial" w:hAnsi="Arial" w:cs="Arial"/>
              </w:rPr>
              <w:t xml:space="preserve"> </w:t>
            </w:r>
            <w:bookmarkEnd w:id="488"/>
            <w:r w:rsidRPr="007454CC">
              <w:rPr>
                <w:rFonts w:ascii="Arial" w:hAnsi="Arial" w:cs="Arial"/>
              </w:rPr>
              <w:t>as calculated in accordance with Paragraph 3.26;</w:t>
            </w:r>
          </w:p>
        </w:tc>
      </w:tr>
      <w:tr w:rsidR="00BE60D5" w14:paraId="5AA2277C" w14:textId="77777777" w:rsidTr="00E43116">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E43116">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E43116">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E43116">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E43116">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E43116">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E43116">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E43116">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489" w:name="_BPDCD_202"/>
            <w:r w:rsidRPr="00E236F2">
              <w:rPr>
                <w:rFonts w:ascii="Arial" w:hAnsi="Arial" w:cs="Arial"/>
              </w:rPr>
              <w:t>;</w:t>
            </w:r>
            <w:bookmarkEnd w:id="489"/>
          </w:p>
        </w:tc>
      </w:tr>
      <w:tr w:rsidR="00BE60D5" w14:paraId="09F37121" w14:textId="77777777" w:rsidTr="00E43116">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490" w:name="_BPDCD_203"/>
            <w:r w:rsidRPr="00E236F2">
              <w:rPr>
                <w:rFonts w:ascii="Arial" w:hAnsi="Arial" w:cs="Arial"/>
              </w:rPr>
              <w:t>;</w:t>
            </w:r>
            <w:bookmarkEnd w:id="490"/>
          </w:p>
        </w:tc>
      </w:tr>
      <w:tr w:rsidR="00BE60D5" w14:paraId="0D5FDBB0" w14:textId="77777777" w:rsidTr="00E43116">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491" w:name="_BPDCD_204"/>
            <w:r w:rsidRPr="00530856">
              <w:rPr>
                <w:rFonts w:ascii="Arial" w:hAnsi="Arial" w:cs="Arial"/>
              </w:rPr>
              <w:t>;</w:t>
            </w:r>
            <w:bookmarkEnd w:id="491"/>
          </w:p>
          <w:p w14:paraId="659E84F7" w14:textId="77777777" w:rsidR="00BE60D5" w:rsidRDefault="00BE60D5" w:rsidP="00BE60D5">
            <w:pPr>
              <w:pStyle w:val="BodyText"/>
              <w:jc w:val="both"/>
              <w:rPr>
                <w:rFonts w:ascii="Arial" w:hAnsi="Arial" w:cs="Arial"/>
              </w:rPr>
            </w:pPr>
          </w:p>
        </w:tc>
      </w:tr>
      <w:tr w:rsidR="00BE60D5" w14:paraId="455AAED3" w14:textId="77777777" w:rsidTr="00E43116">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E43116">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E43116">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E43116">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E43116">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E43116">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E43116">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E43116">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E43116">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E43116">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E43116">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E43116">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492"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492"/>
          </w:p>
        </w:tc>
        <w:tc>
          <w:tcPr>
            <w:tcW w:w="7625" w:type="dxa"/>
          </w:tcPr>
          <w:p w14:paraId="5A549174" w14:textId="6169EC87" w:rsidR="00BE60D5" w:rsidRDefault="00BE60D5" w:rsidP="00BE60D5">
            <w:pPr>
              <w:pStyle w:val="BodyText"/>
              <w:jc w:val="both"/>
              <w:rPr>
                <w:rFonts w:ascii="Arial" w:hAnsi="Arial" w:cs="Arial"/>
              </w:rPr>
            </w:pPr>
            <w:bookmarkStart w:id="493" w:name="_BPDCD_206"/>
            <w:bookmarkStart w:id="494" w:name="_DV_C29"/>
            <w:r w:rsidRPr="00530856">
              <w:rPr>
                <w:rStyle w:val="DeltaViewInsertion"/>
                <w:rFonts w:ascii="Arial" w:hAnsi="Arial" w:cs="Arial"/>
                <w:color w:val="auto"/>
                <w:u w:val="none"/>
              </w:rPr>
              <w:t xml:space="preserve">as </w:t>
            </w:r>
            <w:bookmarkEnd w:id="493"/>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494"/>
          </w:p>
        </w:tc>
      </w:tr>
      <w:tr w:rsidR="00BE60D5" w14:paraId="60F2A4AB" w14:textId="77777777" w:rsidTr="00E43116">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495" w:name="_BPDCD_207"/>
            <w:r w:rsidRPr="00530856">
              <w:rPr>
                <w:rStyle w:val="DeltaViewInsertion"/>
                <w:rFonts w:ascii="Arial" w:hAnsi="Arial" w:cs="Arial"/>
                <w:b/>
                <w:bCs/>
                <w:color w:val="auto"/>
                <w:u w:val="none"/>
              </w:rPr>
              <w:t xml:space="preserve">Workgroup </w:t>
            </w:r>
            <w:bookmarkStart w:id="496" w:name="_DV_M8"/>
            <w:bookmarkEnd w:id="495"/>
            <w:bookmarkEnd w:id="49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497" w:name="_DV_M9"/>
            <w:bookmarkEnd w:id="497"/>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49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499" w:name="_DV_M10"/>
            <w:bookmarkEnd w:id="498"/>
            <w:bookmarkEnd w:id="499"/>
            <w:r w:rsidRPr="00530856">
              <w:rPr>
                <w:rFonts w:ascii="Arial" w:hAnsi="Arial" w:cs="Arial"/>
              </w:rPr>
              <w:t xml:space="preserve"> </w:t>
            </w:r>
            <w:r w:rsidRPr="00530856">
              <w:rPr>
                <w:rFonts w:ascii="Arial" w:hAnsi="Arial" w:cs="Arial"/>
                <w:b/>
                <w:bCs/>
              </w:rPr>
              <w:t xml:space="preserve">Workgroup Alternative CUSC Modification </w:t>
            </w:r>
            <w:bookmarkStart w:id="500" w:name="_BPDCI_208"/>
            <w:bookmarkStart w:id="501" w:name="_DV_C21"/>
            <w:r w:rsidRPr="00530856">
              <w:rPr>
                <w:rFonts w:ascii="Arial" w:hAnsi="Arial" w:cs="Arial"/>
                <w:bCs/>
              </w:rPr>
              <w:t>to</w:t>
            </w:r>
            <w:r w:rsidRPr="00530856">
              <w:rPr>
                <w:rFonts w:ascii="Arial" w:hAnsi="Arial" w:cs="Arial"/>
                <w:b/>
                <w:bCs/>
              </w:rPr>
              <w:t xml:space="preserve"> </w:t>
            </w:r>
            <w:bookmarkEnd w:id="50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02" w:name="_DV_X17"/>
            <w:bookmarkStart w:id="503" w:name="_DV_C22"/>
            <w:bookmarkEnd w:id="501"/>
            <w:r w:rsidRPr="00530856">
              <w:rPr>
                <w:rStyle w:val="DeltaViewMoveDestination"/>
                <w:rFonts w:ascii="Arial" w:hAnsi="Arial" w:cs="Arial"/>
                <w:color w:val="auto"/>
                <w:u w:val="none"/>
              </w:rPr>
              <w:t xml:space="preserve">which contains the information </w:t>
            </w:r>
            <w:bookmarkStart w:id="504" w:name="_DV_C23"/>
            <w:bookmarkEnd w:id="502"/>
            <w:bookmarkEnd w:id="503"/>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05" w:name="_DV_M11"/>
            <w:bookmarkEnd w:id="504"/>
            <w:bookmarkEnd w:id="50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E43116">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06" w:name="_BPDCD_211"/>
            <w:r w:rsidRPr="00530856">
              <w:rPr>
                <w:rFonts w:ascii="Arial" w:hAnsi="Arial" w:cs="Arial"/>
              </w:rPr>
              <w:t xml:space="preserve">an </w:t>
            </w:r>
            <w:bookmarkEnd w:id="50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07"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08" w:name="_DV_M12"/>
            <w:bookmarkEnd w:id="507"/>
            <w:bookmarkEnd w:id="50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09" w:name="_DV_C26"/>
            <w:r w:rsidRPr="00530856">
              <w:rPr>
                <w:rStyle w:val="DeltaViewInsertion"/>
                <w:rFonts w:ascii="Arial" w:hAnsi="Arial" w:cs="Arial"/>
                <w:color w:val="auto"/>
                <w:u w:val="none"/>
              </w:rPr>
              <w:t>majority of the</w:t>
            </w:r>
            <w:bookmarkStart w:id="510" w:name="_DV_M13"/>
            <w:bookmarkEnd w:id="509"/>
            <w:bookmarkEnd w:id="510"/>
            <w:r w:rsidRPr="00530856">
              <w:rPr>
                <w:rFonts w:ascii="Arial" w:hAnsi="Arial" w:cs="Arial"/>
              </w:rPr>
              <w:t xml:space="preserve"> members</w:t>
            </w:r>
            <w:bookmarkStart w:id="51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12" w:name="_DV_M14"/>
            <w:bookmarkEnd w:id="511"/>
            <w:bookmarkEnd w:id="512"/>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A086" w14:textId="77777777" w:rsidR="00C1474F" w:rsidRDefault="00C1474F">
      <w:r>
        <w:separator/>
      </w:r>
    </w:p>
  </w:endnote>
  <w:endnote w:type="continuationSeparator" w:id="0">
    <w:p w14:paraId="5B695138" w14:textId="77777777" w:rsidR="00C1474F" w:rsidRDefault="00C1474F">
      <w:r>
        <w:continuationSeparator/>
      </w:r>
    </w:p>
  </w:endnote>
  <w:endnote w:type="continuationNotice" w:id="1">
    <w:p w14:paraId="0F90EF56" w14:textId="77777777" w:rsidR="00C1474F" w:rsidRDefault="00C14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E6E3B" w14:textId="77777777" w:rsidR="00C1474F" w:rsidRDefault="00C1474F">
      <w:r>
        <w:separator/>
      </w:r>
    </w:p>
  </w:footnote>
  <w:footnote w:type="continuationSeparator" w:id="0">
    <w:p w14:paraId="7F3DCB7C" w14:textId="77777777" w:rsidR="00C1474F" w:rsidRDefault="00C1474F">
      <w:r>
        <w:continuationSeparator/>
      </w:r>
    </w:p>
  </w:footnote>
  <w:footnote w:type="continuationNotice" w:id="1">
    <w:p w14:paraId="20339708" w14:textId="77777777" w:rsidR="00C1474F" w:rsidRDefault="00C1474F"/>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SdppgFXQf+OpdGmAy7LwsaWXmhviiD6tcHGYyLgorJT6k/yjQf6y1VhRKHwIDXwwUJdLHudke22hmQxxhdcZQ==" w:salt="lsMVOKo3CiayAFWlO+5Q8A=="/>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A7D9E"/>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4EE5"/>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87401"/>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F44"/>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E5BE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474F"/>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0950"/>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6B23"/>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4B03"/>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30D38D97-D0DA-4397-8281-B3BA269CAAA3}"/>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28733</Words>
  <Characters>163782</Characters>
  <Application>Microsoft Office Word</Application>
  <DocSecurity>8</DocSecurity>
  <Lines>1364</Lines>
  <Paragraphs>384</Paragraphs>
  <ScaleCrop>false</ScaleCrop>
  <LinksUpToDate>false</LinksUpToDate>
  <CharactersWithSpaces>192131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8</cp:revision>
  <cp:lastPrinted>2014-04-01T23:51:00Z</cp:lastPrinted>
  <dcterms:created xsi:type="dcterms:W3CDTF">2024-06-14T23:48:00Z</dcterms:created>
  <dcterms:modified xsi:type="dcterms:W3CDTF">2024-11-05T16:00:00Z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